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comments.xml" ContentType="application/vnd.openxmlformats-officedocument.wordprocessingml.commen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394" w:rsidRPr="003230EE" w:rsidRDefault="00C81666" w:rsidP="003230EE">
      <w:pPr>
        <w:spacing w:after="0"/>
        <w:jc w:val="center"/>
        <w:rPr>
          <w:b/>
          <w:sz w:val="28"/>
        </w:rPr>
      </w:pPr>
      <w:r w:rsidRPr="003230EE">
        <w:rPr>
          <w:b/>
          <w:sz w:val="28"/>
        </w:rPr>
        <w:t xml:space="preserve">Unit </w:t>
      </w:r>
      <w:r w:rsidR="003B56AA">
        <w:rPr>
          <w:b/>
          <w:sz w:val="28"/>
        </w:rPr>
        <w:t>2</w:t>
      </w:r>
      <w:r w:rsidRPr="003230EE">
        <w:rPr>
          <w:b/>
          <w:sz w:val="28"/>
        </w:rPr>
        <w:t xml:space="preserve"> Vocabulary List</w:t>
      </w:r>
    </w:p>
    <w:p w:rsidR="00C81666" w:rsidRPr="003230EE" w:rsidRDefault="003B56AA" w:rsidP="003230EE">
      <w:pPr>
        <w:spacing w:after="0"/>
        <w:jc w:val="center"/>
        <w:rPr>
          <w:b/>
          <w:sz w:val="28"/>
        </w:rPr>
      </w:pPr>
      <w:r>
        <w:rPr>
          <w:b/>
          <w:sz w:val="28"/>
        </w:rPr>
        <w:t>Let’s celebrate!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455E2">
        <w:tc>
          <w:tcPr>
            <w:tcW w:w="9576" w:type="dxa"/>
            <w:gridSpan w:val="2"/>
          </w:tcPr>
          <w:p w:rsidR="00F455E2" w:rsidRPr="00FA1FBB" w:rsidRDefault="003B56AA">
            <w:pPr>
              <w:rPr>
                <w:b/>
                <w:sz w:val="24"/>
              </w:rPr>
            </w:pPr>
            <w:r w:rsidRPr="00FA1FBB">
              <w:rPr>
                <w:rFonts w:ascii="Times New Roman" w:hAnsi="Times New Roman" w:cs="Times New Roman"/>
                <w:b/>
                <w:sz w:val="24"/>
              </w:rPr>
              <w:t>Introduce others</w:t>
            </w:r>
          </w:p>
        </w:tc>
      </w:tr>
      <w:tr w:rsidR="00F455E2" w:rsidRPr="00604CB1">
        <w:tc>
          <w:tcPr>
            <w:tcW w:w="4788" w:type="dxa"/>
          </w:tcPr>
          <w:p w:rsidR="00604CB1" w:rsidRPr="00604CB1" w:rsidRDefault="00604CB1" w:rsidP="00604CB1">
            <w:pPr>
              <w:rPr>
                <w:lang w:val="es-ES"/>
              </w:rPr>
            </w:pPr>
            <w:r w:rsidRPr="00604CB1">
              <w:rPr>
                <w:lang w:val="es-ES"/>
              </w:rPr>
              <w:t>¿Quién es ella?</w:t>
            </w:r>
          </w:p>
          <w:p w:rsidR="00604CB1" w:rsidRPr="00604CB1" w:rsidRDefault="00604CB1" w:rsidP="00604CB1">
            <w:pPr>
              <w:rPr>
                <w:lang w:val="es-ES"/>
              </w:rPr>
            </w:pPr>
            <w:r w:rsidRPr="00604CB1">
              <w:rPr>
                <w:lang w:val="es-ES"/>
              </w:rPr>
              <w:t>Ella es Lola.</w:t>
            </w:r>
          </w:p>
          <w:p w:rsidR="00604CB1" w:rsidRPr="00604CB1" w:rsidRDefault="00604CB1" w:rsidP="00604CB1">
            <w:pPr>
              <w:rPr>
                <w:lang w:val="es-ES"/>
              </w:rPr>
            </w:pPr>
            <w:r w:rsidRPr="00604CB1">
              <w:rPr>
                <w:lang w:val="es-ES"/>
              </w:rPr>
              <w:t>¿Quién es él?</w:t>
            </w:r>
          </w:p>
          <w:p w:rsidR="00604CB1" w:rsidRPr="00604CB1" w:rsidRDefault="00604CB1" w:rsidP="00604CB1">
            <w:pPr>
              <w:rPr>
                <w:lang w:val="es-ES"/>
              </w:rPr>
            </w:pPr>
            <w:r w:rsidRPr="00604CB1">
              <w:rPr>
                <w:lang w:val="es-ES"/>
              </w:rPr>
              <w:t>Él es Lorenzo.</w:t>
            </w:r>
          </w:p>
          <w:p w:rsidR="00604CB1" w:rsidRDefault="00604CB1" w:rsidP="00604CB1">
            <w:pPr>
              <w:rPr>
                <w:lang w:val="es-ES"/>
              </w:rPr>
            </w:pPr>
            <w:r>
              <w:rPr>
                <w:lang w:val="es-ES"/>
              </w:rPr>
              <w:t>Te presento a Lola.</w:t>
            </w:r>
          </w:p>
          <w:p w:rsidR="00604CB1" w:rsidRDefault="00604CB1" w:rsidP="00604CB1">
            <w:pPr>
              <w:rPr>
                <w:lang w:val="es-ES"/>
              </w:rPr>
            </w:pPr>
            <w:commentRangeStart w:id="0"/>
            <w:r>
              <w:rPr>
                <w:lang w:val="es-ES"/>
              </w:rPr>
              <w:t>Le</w:t>
            </w:r>
            <w:commentRangeEnd w:id="0"/>
            <w:r w:rsidR="0035646F">
              <w:rPr>
                <w:rStyle w:val="CommentReference"/>
                <w:vanish/>
              </w:rPr>
              <w:commentReference w:id="0"/>
            </w:r>
            <w:r>
              <w:rPr>
                <w:lang w:val="es-ES"/>
              </w:rPr>
              <w:t xml:space="preserve"> presento a Lola.</w:t>
            </w:r>
          </w:p>
          <w:p w:rsidR="003B56AA" w:rsidRPr="00604CB1" w:rsidRDefault="003B56AA" w:rsidP="003B56AA">
            <w:pPr>
              <w:rPr>
                <w:lang w:val="es-ES"/>
              </w:rPr>
            </w:pPr>
          </w:p>
        </w:tc>
        <w:tc>
          <w:tcPr>
            <w:tcW w:w="4788" w:type="dxa"/>
          </w:tcPr>
          <w:p w:rsidR="00F455E2" w:rsidRPr="00604CB1" w:rsidRDefault="00F455E2">
            <w:pPr>
              <w:rPr>
                <w:lang w:val="es-ES"/>
              </w:rPr>
            </w:pPr>
          </w:p>
        </w:tc>
      </w:tr>
      <w:tr w:rsidR="00F455E2">
        <w:tc>
          <w:tcPr>
            <w:tcW w:w="9576" w:type="dxa"/>
            <w:gridSpan w:val="2"/>
          </w:tcPr>
          <w:p w:rsidR="00F455E2" w:rsidRPr="00FA1FBB" w:rsidRDefault="003B56AA">
            <w:pPr>
              <w:rPr>
                <w:b/>
                <w:sz w:val="24"/>
              </w:rPr>
            </w:pPr>
            <w:r w:rsidRPr="00FA1FBB">
              <w:rPr>
                <w:rFonts w:ascii="Times New Roman" w:hAnsi="Times New Roman" w:cs="Times New Roman"/>
                <w:b/>
                <w:sz w:val="24"/>
              </w:rPr>
              <w:t>Describe others and explain relationship (family members and friends)</w:t>
            </w:r>
          </w:p>
        </w:tc>
      </w:tr>
      <w:tr w:rsidR="00F455E2" w:rsidRPr="00604CB1">
        <w:tc>
          <w:tcPr>
            <w:tcW w:w="4788" w:type="dxa"/>
          </w:tcPr>
          <w:p w:rsidR="00604CB1" w:rsidRDefault="00604CB1" w:rsidP="00604CB1">
            <w:pPr>
              <w:rPr>
                <w:ins w:id="1" w:author="Laura Terrill" w:date="2012-05-23T12:08:00Z"/>
                <w:b/>
                <w:lang w:val="es-ES"/>
              </w:rPr>
            </w:pPr>
            <w:r w:rsidRPr="00893874">
              <w:rPr>
                <w:b/>
                <w:lang w:val="es-ES"/>
              </w:rPr>
              <w:t>¿</w:t>
            </w:r>
            <w:r>
              <w:rPr>
                <w:b/>
                <w:lang w:val="es-ES"/>
              </w:rPr>
              <w:t xml:space="preserve">Quiénes están en tu </w:t>
            </w:r>
            <w:commentRangeStart w:id="2"/>
            <w:r>
              <w:rPr>
                <w:b/>
                <w:lang w:val="es-ES"/>
              </w:rPr>
              <w:t>familia</w:t>
            </w:r>
            <w:commentRangeEnd w:id="2"/>
            <w:r w:rsidR="0035646F">
              <w:rPr>
                <w:rStyle w:val="CommentReference"/>
                <w:vanish/>
              </w:rPr>
              <w:commentReference w:id="2"/>
            </w:r>
            <w:r w:rsidRPr="00893874">
              <w:rPr>
                <w:b/>
                <w:lang w:val="es-ES"/>
              </w:rPr>
              <w:t>?</w:t>
            </w:r>
          </w:p>
          <w:p w:rsidR="0035646F" w:rsidRDefault="0035646F" w:rsidP="00604CB1">
            <w:pPr>
              <w:numPr>
                <w:ins w:id="3" w:author="Laura Terrill" w:date="2012-05-23T12:08:00Z"/>
              </w:numPr>
              <w:rPr>
                <w:ins w:id="4" w:author="Laura Terrill" w:date="2012-05-23T12:08:00Z"/>
                <w:b/>
                <w:lang w:val="es-ES"/>
              </w:rPr>
            </w:pPr>
            <w:ins w:id="5" w:author="Laura Terrill" w:date="2012-05-23T12:08:00Z">
              <w:r>
                <w:rPr>
                  <w:b/>
                  <w:lang w:val="es-ES"/>
                </w:rPr>
                <w:t xml:space="preserve">Do  you have </w:t>
              </w:r>
            </w:ins>
          </w:p>
          <w:p w:rsidR="0035646F" w:rsidRPr="00893874" w:rsidRDefault="0035646F" w:rsidP="00604CB1">
            <w:pPr>
              <w:numPr>
                <w:ins w:id="6" w:author="Laura Terrill" w:date="2012-05-23T12:08:00Z"/>
              </w:numPr>
              <w:rPr>
                <w:b/>
                <w:lang w:val="es-ES"/>
              </w:rPr>
            </w:pPr>
            <w:ins w:id="7" w:author="Laura Terrill" w:date="2012-05-23T12:08:00Z">
              <w:r>
                <w:rPr>
                  <w:b/>
                  <w:lang w:val="es-ES"/>
                </w:rPr>
                <w:t>I have / I don</w:t>
              </w:r>
              <w:r>
                <w:rPr>
                  <w:b/>
                  <w:lang w:val="es-ES"/>
                </w:rPr>
                <w:t>’</w:t>
              </w:r>
              <w:r>
                <w:rPr>
                  <w:b/>
                  <w:lang w:val="es-ES"/>
                </w:rPr>
                <w:t>t have</w:t>
              </w:r>
            </w:ins>
          </w:p>
          <w:p w:rsidR="00604CB1" w:rsidRDefault="00604CB1" w:rsidP="00604CB1">
            <w:pPr>
              <w:rPr>
                <w:lang w:val="es-ES"/>
              </w:rPr>
            </w:pPr>
            <w:commentRangeStart w:id="8"/>
            <w:r>
              <w:rPr>
                <w:lang w:val="es-ES"/>
              </w:rPr>
              <w:t>La</w:t>
            </w:r>
            <w:commentRangeEnd w:id="8"/>
            <w:r w:rsidR="0035646F">
              <w:rPr>
                <w:rStyle w:val="CommentReference"/>
                <w:vanish/>
              </w:rPr>
              <w:commentReference w:id="8"/>
            </w:r>
            <w:r>
              <w:rPr>
                <w:lang w:val="es-ES"/>
              </w:rPr>
              <w:t xml:space="preserve"> madre</w:t>
            </w:r>
          </w:p>
          <w:p w:rsidR="00604CB1" w:rsidRDefault="00604CB1" w:rsidP="00604CB1">
            <w:pPr>
              <w:rPr>
                <w:lang w:val="es-ES"/>
              </w:rPr>
            </w:pPr>
            <w:r>
              <w:rPr>
                <w:lang w:val="es-ES"/>
              </w:rPr>
              <w:t>El padre</w:t>
            </w:r>
          </w:p>
          <w:p w:rsidR="00604CB1" w:rsidRDefault="00604CB1" w:rsidP="00604CB1">
            <w:pPr>
              <w:rPr>
                <w:lang w:val="es-ES"/>
              </w:rPr>
            </w:pPr>
            <w:r>
              <w:rPr>
                <w:lang w:val="es-ES"/>
              </w:rPr>
              <w:t>El/la Hijo(a)</w:t>
            </w:r>
          </w:p>
          <w:p w:rsidR="00604CB1" w:rsidRDefault="00604CB1" w:rsidP="00604CB1">
            <w:pPr>
              <w:rPr>
                <w:lang w:val="es-ES"/>
              </w:rPr>
            </w:pPr>
            <w:r>
              <w:rPr>
                <w:lang w:val="es-ES"/>
              </w:rPr>
              <w:t>Los hijos</w:t>
            </w:r>
          </w:p>
          <w:p w:rsidR="00604CB1" w:rsidRDefault="00604CB1" w:rsidP="00604CB1">
            <w:pPr>
              <w:rPr>
                <w:lang w:val="es-ES"/>
              </w:rPr>
            </w:pPr>
            <w:r>
              <w:rPr>
                <w:lang w:val="es-ES"/>
              </w:rPr>
              <w:t>El Hermano</w:t>
            </w:r>
          </w:p>
          <w:p w:rsidR="00604CB1" w:rsidRDefault="00604CB1" w:rsidP="00604CB1">
            <w:pPr>
              <w:rPr>
                <w:lang w:val="es-ES"/>
              </w:rPr>
            </w:pPr>
            <w:r>
              <w:rPr>
                <w:lang w:val="es-ES"/>
              </w:rPr>
              <w:t>La Hermana</w:t>
            </w:r>
          </w:p>
          <w:p w:rsidR="00604CB1" w:rsidRDefault="00604CB1" w:rsidP="00604CB1">
            <w:pPr>
              <w:rPr>
                <w:lang w:val="es-ES"/>
              </w:rPr>
            </w:pPr>
            <w:r>
              <w:rPr>
                <w:lang w:val="es-ES"/>
              </w:rPr>
              <w:t>El/la Abuelo(a)</w:t>
            </w:r>
          </w:p>
          <w:p w:rsidR="00604CB1" w:rsidRDefault="00604CB1" w:rsidP="00604CB1">
            <w:pPr>
              <w:rPr>
                <w:lang w:val="es-ES"/>
              </w:rPr>
            </w:pPr>
            <w:r>
              <w:rPr>
                <w:lang w:val="es-ES"/>
              </w:rPr>
              <w:t>El/la Tío(a)</w:t>
            </w:r>
          </w:p>
          <w:p w:rsidR="00604CB1" w:rsidRDefault="00604CB1" w:rsidP="00604CB1">
            <w:pPr>
              <w:rPr>
                <w:lang w:val="es-ES"/>
              </w:rPr>
            </w:pPr>
            <w:r>
              <w:rPr>
                <w:lang w:val="es-ES"/>
              </w:rPr>
              <w:t>El/la Primo(a)</w:t>
            </w:r>
          </w:p>
          <w:p w:rsidR="00FA1FBB" w:rsidRDefault="00FA1FBB" w:rsidP="00604CB1">
            <w:pPr>
              <w:rPr>
                <w:lang w:val="es-ES"/>
              </w:rPr>
            </w:pPr>
          </w:p>
          <w:p w:rsidR="00FA1FBB" w:rsidRDefault="00FA1FBB" w:rsidP="00604CB1">
            <w:pPr>
              <w:rPr>
                <w:lang w:val="es-ES"/>
              </w:rPr>
            </w:pPr>
            <w:r>
              <w:rPr>
                <w:lang w:val="es-ES"/>
              </w:rPr>
              <w:t>¿Cómo es tu familia?</w:t>
            </w:r>
          </w:p>
          <w:p w:rsidR="00FA1FBB" w:rsidRDefault="00FA1FBB" w:rsidP="00604CB1">
            <w:pPr>
              <w:rPr>
                <w:lang w:val="es-ES"/>
              </w:rPr>
            </w:pPr>
            <w:r>
              <w:rPr>
                <w:lang w:val="es-ES"/>
              </w:rPr>
              <w:t>Mi familia es….</w:t>
            </w:r>
          </w:p>
          <w:p w:rsidR="00FA1FBB" w:rsidRDefault="00FA1FBB" w:rsidP="00604CB1">
            <w:pPr>
              <w:rPr>
                <w:lang w:val="es-ES"/>
              </w:rPr>
            </w:pPr>
          </w:p>
          <w:p w:rsidR="00160D93" w:rsidRDefault="00FA1FBB" w:rsidP="00604CB1">
            <w:pPr>
              <w:rPr>
                <w:lang w:val="es-ES"/>
              </w:rPr>
            </w:pPr>
            <w:r>
              <w:rPr>
                <w:lang w:val="es-ES"/>
              </w:rPr>
              <w:t xml:space="preserve">¿Cómo es tu </w:t>
            </w:r>
            <w:r w:rsidR="00160D93">
              <w:rPr>
                <w:lang w:val="es-ES"/>
              </w:rPr>
              <w:t>(hermano)?</w:t>
            </w:r>
          </w:p>
          <w:p w:rsidR="0035646F" w:rsidRDefault="00160D93" w:rsidP="00604CB1">
            <w:pPr>
              <w:rPr>
                <w:ins w:id="9" w:author="Laura Terrill" w:date="2012-05-23T12:08:00Z"/>
                <w:lang w:val="es-ES"/>
              </w:rPr>
            </w:pPr>
            <w:r>
              <w:rPr>
                <w:lang w:val="es-ES"/>
              </w:rPr>
              <w:t>Mi (hermano) es?</w:t>
            </w:r>
          </w:p>
          <w:p w:rsidR="0035646F" w:rsidRDefault="0035646F" w:rsidP="00604CB1">
            <w:pPr>
              <w:numPr>
                <w:ins w:id="10" w:author="Laura Terrill" w:date="2012-05-23T12:08:00Z"/>
              </w:numPr>
              <w:rPr>
                <w:ins w:id="11" w:author="Laura Terrill" w:date="2012-05-23T12:08:00Z"/>
                <w:lang w:val="es-ES"/>
              </w:rPr>
            </w:pPr>
            <w:ins w:id="12" w:author="Laura Terrill" w:date="2012-05-23T12:08:00Z">
              <w:r>
                <w:rPr>
                  <w:lang w:val="es-ES"/>
                </w:rPr>
                <w:t>What are your parents like?</w:t>
              </w:r>
            </w:ins>
          </w:p>
          <w:p w:rsidR="0035646F" w:rsidRDefault="0035646F" w:rsidP="00604CB1">
            <w:pPr>
              <w:numPr>
                <w:ins w:id="13" w:author="Laura Terrill" w:date="2012-05-23T12:08:00Z"/>
              </w:numPr>
              <w:rPr>
                <w:lang w:val="es-ES"/>
              </w:rPr>
            </w:pPr>
            <w:ins w:id="14" w:author="Laura Terrill" w:date="2012-05-23T12:08:00Z">
              <w:r>
                <w:rPr>
                  <w:lang w:val="es-ES"/>
                </w:rPr>
                <w:t>My parents are</w:t>
              </w:r>
              <w:r>
                <w:rPr>
                  <w:lang w:val="es-ES"/>
                </w:rPr>
                <w:t>…</w:t>
              </w:r>
              <w:r>
                <w:rPr>
                  <w:lang w:val="es-ES"/>
                </w:rPr>
                <w:t>.</w:t>
              </w:r>
            </w:ins>
          </w:p>
          <w:p w:rsidR="000A64D4" w:rsidRDefault="000A64D4" w:rsidP="00604CB1">
            <w:pPr>
              <w:rPr>
                <w:lang w:val="es-ES"/>
              </w:rPr>
            </w:pPr>
          </w:p>
          <w:p w:rsidR="00160D93" w:rsidRDefault="00160D93" w:rsidP="00160D93">
            <w:pPr>
              <w:rPr>
                <w:lang w:val="es-ES"/>
              </w:rPr>
            </w:pPr>
            <w:r>
              <w:rPr>
                <w:lang w:val="es-ES"/>
              </w:rPr>
              <w:t>Mayor</w:t>
            </w:r>
          </w:p>
          <w:p w:rsidR="00F455E2" w:rsidRPr="00604CB1" w:rsidRDefault="00A825F6" w:rsidP="003B56AA">
            <w:pPr>
              <w:rPr>
                <w:lang w:val="es-ES"/>
              </w:rPr>
            </w:pPr>
            <w:r>
              <w:rPr>
                <w:lang w:val="es-ES"/>
              </w:rPr>
              <w:t>Menor</w:t>
            </w:r>
          </w:p>
          <w:p w:rsidR="00604CB1" w:rsidRPr="00604CB1" w:rsidRDefault="00604CB1" w:rsidP="003B56AA">
            <w:pPr>
              <w:rPr>
                <w:lang w:val="es-ES"/>
              </w:rPr>
            </w:pPr>
          </w:p>
        </w:tc>
        <w:tc>
          <w:tcPr>
            <w:tcW w:w="4788" w:type="dxa"/>
          </w:tcPr>
          <w:p w:rsidR="00F455E2" w:rsidRPr="00604CB1" w:rsidRDefault="00F455E2">
            <w:pPr>
              <w:rPr>
                <w:lang w:val="es-ES"/>
              </w:rPr>
            </w:pPr>
          </w:p>
        </w:tc>
      </w:tr>
      <w:tr w:rsidR="00C81666">
        <w:tc>
          <w:tcPr>
            <w:tcW w:w="9576" w:type="dxa"/>
            <w:gridSpan w:val="2"/>
          </w:tcPr>
          <w:p w:rsidR="00C81666" w:rsidRPr="00DF56C9" w:rsidRDefault="003B56AA">
            <w:pPr>
              <w:rPr>
                <w:b/>
              </w:rPr>
            </w:pPr>
            <w:r w:rsidRPr="00704D75">
              <w:rPr>
                <w:rFonts w:ascii="Times New Roman" w:hAnsi="Times New Roman" w:cs="Times New Roman"/>
              </w:rPr>
              <w:t>Talk about where others are from</w:t>
            </w:r>
            <w:r w:rsidR="00160D93">
              <w:rPr>
                <w:rFonts w:ascii="Times New Roman" w:hAnsi="Times New Roman" w:cs="Times New Roman"/>
              </w:rPr>
              <w:t xml:space="preserve"> and where they live</w:t>
            </w:r>
          </w:p>
        </w:tc>
      </w:tr>
      <w:tr w:rsidR="00DF56C9" w:rsidRPr="003F5701">
        <w:tc>
          <w:tcPr>
            <w:tcW w:w="9576" w:type="dxa"/>
            <w:gridSpan w:val="2"/>
          </w:tcPr>
          <w:p w:rsidR="00DF56C9" w:rsidRPr="00160D93" w:rsidRDefault="003F5701" w:rsidP="003B56AA">
            <w:pPr>
              <w:rPr>
                <w:sz w:val="24"/>
                <w:lang w:val="es-ES"/>
              </w:rPr>
            </w:pPr>
            <w:r w:rsidRPr="00160D93">
              <w:rPr>
                <w:sz w:val="24"/>
                <w:lang w:val="es-ES"/>
              </w:rPr>
              <w:t>¿De dónde es él</w:t>
            </w:r>
            <w:r w:rsidR="00160D93">
              <w:rPr>
                <w:sz w:val="24"/>
                <w:lang w:val="es-ES"/>
              </w:rPr>
              <w:t>/ella</w:t>
            </w:r>
            <w:r w:rsidRPr="00160D93">
              <w:rPr>
                <w:sz w:val="24"/>
                <w:lang w:val="es-ES"/>
              </w:rPr>
              <w:t>?</w:t>
            </w:r>
          </w:p>
          <w:p w:rsidR="003F5701" w:rsidRPr="00160D93" w:rsidRDefault="003F5701" w:rsidP="003B56AA">
            <w:pPr>
              <w:rPr>
                <w:sz w:val="24"/>
                <w:lang w:val="es-ES"/>
              </w:rPr>
            </w:pPr>
            <w:r w:rsidRPr="00160D93">
              <w:rPr>
                <w:sz w:val="24"/>
                <w:lang w:val="es-ES"/>
              </w:rPr>
              <w:t>Él</w:t>
            </w:r>
            <w:r w:rsidR="00160D93">
              <w:rPr>
                <w:sz w:val="24"/>
                <w:lang w:val="es-ES"/>
              </w:rPr>
              <w:t>/ella</w:t>
            </w:r>
            <w:r w:rsidRPr="00160D93">
              <w:rPr>
                <w:sz w:val="24"/>
                <w:lang w:val="es-ES"/>
              </w:rPr>
              <w:t xml:space="preserve"> es de México.</w:t>
            </w:r>
          </w:p>
          <w:p w:rsidR="003F5701" w:rsidRPr="00160D93" w:rsidRDefault="003F5701" w:rsidP="003B56AA">
            <w:pPr>
              <w:rPr>
                <w:sz w:val="24"/>
                <w:lang w:val="es-ES"/>
              </w:rPr>
            </w:pPr>
            <w:r w:rsidRPr="00160D93">
              <w:rPr>
                <w:sz w:val="24"/>
                <w:lang w:val="es-ES"/>
              </w:rPr>
              <w:t xml:space="preserve">¿De dónde </w:t>
            </w:r>
            <w:r w:rsidR="00160D93">
              <w:rPr>
                <w:sz w:val="24"/>
                <w:lang w:val="es-ES"/>
              </w:rPr>
              <w:t>son ellos(as)</w:t>
            </w:r>
            <w:r w:rsidRPr="00160D93">
              <w:rPr>
                <w:sz w:val="24"/>
                <w:lang w:val="es-ES"/>
              </w:rPr>
              <w:t>?</w:t>
            </w:r>
          </w:p>
          <w:p w:rsidR="003F5701" w:rsidRDefault="00160D93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Ellos(as) son</w:t>
            </w:r>
            <w:r w:rsidR="003F5701" w:rsidRPr="00160D93">
              <w:rPr>
                <w:sz w:val="24"/>
                <w:lang w:val="es-ES"/>
              </w:rPr>
              <w:t xml:space="preserve"> de Chile.</w:t>
            </w:r>
          </w:p>
          <w:p w:rsidR="00160D93" w:rsidRDefault="00160D93" w:rsidP="003B56AA">
            <w:pPr>
              <w:rPr>
                <w:sz w:val="24"/>
                <w:lang w:val="es-ES"/>
              </w:rPr>
            </w:pPr>
          </w:p>
          <w:p w:rsidR="00160D93" w:rsidRDefault="00160D93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¿Dónde vive él/ella?</w:t>
            </w:r>
          </w:p>
          <w:p w:rsidR="00160D93" w:rsidRDefault="00160D93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Él/ella vive en Mundelein.</w:t>
            </w:r>
          </w:p>
          <w:p w:rsidR="00160D93" w:rsidRDefault="00160D93" w:rsidP="003B56AA">
            <w:pPr>
              <w:rPr>
                <w:sz w:val="24"/>
                <w:lang w:val="es-ES"/>
              </w:rPr>
            </w:pPr>
          </w:p>
          <w:p w:rsidR="00160D93" w:rsidRDefault="00160D93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¿Dónde viven ellos(as)</w:t>
            </w:r>
            <w:r w:rsidRPr="00160D93">
              <w:rPr>
                <w:sz w:val="24"/>
                <w:lang w:val="es-ES"/>
              </w:rPr>
              <w:t>?</w:t>
            </w:r>
          </w:p>
          <w:p w:rsidR="00160D93" w:rsidRDefault="00160D93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Ellos(as) viven en…</w:t>
            </w:r>
          </w:p>
          <w:p w:rsidR="003F5701" w:rsidRPr="003F5701" w:rsidRDefault="003F5701" w:rsidP="003B56AA">
            <w:pPr>
              <w:rPr>
                <w:b/>
                <w:sz w:val="24"/>
                <w:lang w:val="es-ES"/>
              </w:rPr>
            </w:pPr>
          </w:p>
        </w:tc>
      </w:tr>
      <w:tr w:rsidR="003B56AA">
        <w:tc>
          <w:tcPr>
            <w:tcW w:w="9576" w:type="dxa"/>
            <w:gridSpan w:val="2"/>
          </w:tcPr>
          <w:p w:rsidR="003B56AA" w:rsidRPr="00217F2E" w:rsidRDefault="003B56AA">
            <w:pPr>
              <w:rPr>
                <w:b/>
                <w:sz w:val="24"/>
              </w:rPr>
            </w:pPr>
            <w:r w:rsidRPr="00217F2E">
              <w:rPr>
                <w:rFonts w:ascii="Times New Roman" w:hAnsi="Times New Roman" w:cs="Times New Roman"/>
                <w:b/>
                <w:sz w:val="24"/>
              </w:rPr>
              <w:t xml:space="preserve">Discuss what they and their families do </w:t>
            </w:r>
            <w:r w:rsidR="003F5701" w:rsidRPr="00217F2E">
              <w:rPr>
                <w:rFonts w:ascii="Times New Roman" w:hAnsi="Times New Roman" w:cs="Times New Roman"/>
                <w:b/>
                <w:sz w:val="24"/>
              </w:rPr>
              <w:t xml:space="preserve">to celebrate </w:t>
            </w:r>
            <w:r w:rsidRPr="00217F2E">
              <w:rPr>
                <w:rFonts w:ascii="Times New Roman" w:hAnsi="Times New Roman" w:cs="Times New Roman"/>
                <w:b/>
                <w:sz w:val="24"/>
              </w:rPr>
              <w:t>and how often</w:t>
            </w:r>
          </w:p>
        </w:tc>
      </w:tr>
      <w:tr w:rsidR="00C81666" w:rsidRPr="003F5701">
        <w:tc>
          <w:tcPr>
            <w:tcW w:w="4788" w:type="dxa"/>
          </w:tcPr>
          <w:p w:rsidR="003F5701" w:rsidRDefault="003F5701" w:rsidP="003F5701">
            <w:pPr>
              <w:rPr>
                <w:ins w:id="15" w:author="Laura Terrill" w:date="2012-05-23T12:10:00Z"/>
                <w:b/>
                <w:lang w:val="es-ES"/>
              </w:rPr>
            </w:pPr>
            <w:r w:rsidRPr="00A72EE3">
              <w:rPr>
                <w:b/>
                <w:lang w:val="es-ES"/>
              </w:rPr>
              <w:t>¿Qué haces para celebrar?</w:t>
            </w:r>
          </w:p>
          <w:p w:rsidR="0035646F" w:rsidRDefault="0035646F" w:rsidP="003F5701">
            <w:pPr>
              <w:numPr>
                <w:ins w:id="16" w:author="Laura Terrill" w:date="2012-05-23T12:10:00Z"/>
              </w:numPr>
              <w:rPr>
                <w:ins w:id="17" w:author="Laura Terrill" w:date="2012-05-23T12:11:00Z"/>
                <w:b/>
                <w:lang w:val="es-ES"/>
              </w:rPr>
            </w:pPr>
            <w:ins w:id="18" w:author="Laura Terrill" w:date="2012-05-23T12:10:00Z">
              <w:r>
                <w:rPr>
                  <w:b/>
                  <w:lang w:val="es-ES"/>
                </w:rPr>
                <w:t xml:space="preserve">Para celebrar, (we dance) </w:t>
              </w:r>
            </w:ins>
          </w:p>
          <w:p w:rsidR="0035646F" w:rsidRDefault="0035646F" w:rsidP="003F5701">
            <w:pPr>
              <w:numPr>
                <w:ins w:id="19" w:author="Laura Terrill" w:date="2012-05-23T12:11:00Z"/>
              </w:numPr>
              <w:rPr>
                <w:ins w:id="20" w:author="Laura Terrill" w:date="2012-05-23T12:11:00Z"/>
                <w:b/>
                <w:lang w:val="es-ES"/>
              </w:rPr>
            </w:pPr>
            <w:ins w:id="21" w:author="Laura Terrill" w:date="2012-05-23T12:11:00Z">
              <w:r>
                <w:rPr>
                  <w:b/>
                  <w:lang w:val="es-ES"/>
                </w:rPr>
                <w:t>I sing/don</w:t>
              </w:r>
              <w:r>
                <w:rPr>
                  <w:b/>
                  <w:lang w:val="es-ES"/>
                </w:rPr>
                <w:t>’</w:t>
              </w:r>
              <w:r>
                <w:rPr>
                  <w:b/>
                  <w:lang w:val="es-ES"/>
                </w:rPr>
                <w:t xml:space="preserve">t sing. </w:t>
              </w:r>
            </w:ins>
          </w:p>
          <w:p w:rsidR="0035646F" w:rsidRPr="00A72EE3" w:rsidRDefault="0035646F" w:rsidP="003F5701">
            <w:pPr>
              <w:numPr>
                <w:ins w:id="22" w:author="Laura Terrill" w:date="2012-05-23T12:11:00Z"/>
              </w:numPr>
              <w:rPr>
                <w:b/>
                <w:lang w:val="es-ES"/>
              </w:rPr>
            </w:pPr>
            <w:ins w:id="23" w:author="Laura Terrill" w:date="2012-05-23T12:11:00Z">
              <w:r>
                <w:rPr>
                  <w:b/>
                  <w:lang w:val="es-ES"/>
                </w:rPr>
                <w:t xml:space="preserve">Do you (play music)? </w:t>
              </w:r>
            </w:ins>
          </w:p>
          <w:p w:rsidR="003F5701" w:rsidRDefault="003F5701" w:rsidP="003F5701">
            <w:pPr>
              <w:rPr>
                <w:lang w:val="es-ES"/>
              </w:rPr>
            </w:pPr>
            <w:r>
              <w:rPr>
                <w:lang w:val="es-ES"/>
              </w:rPr>
              <w:t>Decorar</w:t>
            </w:r>
          </w:p>
          <w:p w:rsidR="003F5701" w:rsidRDefault="003F5701" w:rsidP="003F5701">
            <w:pPr>
              <w:rPr>
                <w:lang w:val="es-ES"/>
              </w:rPr>
            </w:pPr>
            <w:r>
              <w:rPr>
                <w:lang w:val="es-ES"/>
              </w:rPr>
              <w:t>Cantar</w:t>
            </w:r>
          </w:p>
          <w:p w:rsidR="003F5701" w:rsidRDefault="003F5701" w:rsidP="003F5701">
            <w:pPr>
              <w:rPr>
                <w:lang w:val="es-ES"/>
              </w:rPr>
            </w:pPr>
            <w:r>
              <w:rPr>
                <w:lang w:val="es-ES"/>
              </w:rPr>
              <w:t>Bailar</w:t>
            </w:r>
          </w:p>
          <w:p w:rsidR="003F5701" w:rsidRDefault="003F5701" w:rsidP="003F5701">
            <w:pPr>
              <w:rPr>
                <w:lang w:val="es-ES"/>
              </w:rPr>
            </w:pPr>
            <w:r>
              <w:rPr>
                <w:lang w:val="es-ES"/>
              </w:rPr>
              <w:t>Cenar</w:t>
            </w:r>
          </w:p>
          <w:p w:rsidR="003F5701" w:rsidRDefault="003F5701" w:rsidP="003F5701">
            <w:pPr>
              <w:rPr>
                <w:lang w:val="es-ES"/>
              </w:rPr>
            </w:pPr>
            <w:r>
              <w:rPr>
                <w:lang w:val="es-ES"/>
              </w:rPr>
              <w:t>Pasar un rato con la familia</w:t>
            </w:r>
          </w:p>
          <w:p w:rsidR="003F5701" w:rsidRDefault="003F5701" w:rsidP="003F5701">
            <w:pPr>
              <w:rPr>
                <w:lang w:val="es-ES"/>
              </w:rPr>
            </w:pPr>
            <w:r>
              <w:rPr>
                <w:lang w:val="es-ES"/>
              </w:rPr>
              <w:t>Escuchar (música/cuentos)</w:t>
            </w:r>
          </w:p>
          <w:p w:rsidR="003F5701" w:rsidRDefault="003F5701" w:rsidP="003F5701">
            <w:pPr>
              <w:rPr>
                <w:lang w:val="es-ES"/>
              </w:rPr>
            </w:pPr>
            <w:r>
              <w:rPr>
                <w:lang w:val="es-ES"/>
              </w:rPr>
              <w:t>Sacar fotos</w:t>
            </w:r>
          </w:p>
          <w:p w:rsidR="003F5701" w:rsidRDefault="003F5701" w:rsidP="003F5701">
            <w:pPr>
              <w:rPr>
                <w:lang w:val="es-ES"/>
              </w:rPr>
            </w:pPr>
            <w:r>
              <w:rPr>
                <w:lang w:val="es-ES"/>
              </w:rPr>
              <w:t>Dar regalos</w:t>
            </w:r>
          </w:p>
          <w:p w:rsidR="003F5701" w:rsidRDefault="003F5701" w:rsidP="003F5701">
            <w:pPr>
              <w:rPr>
                <w:lang w:val="es-ES"/>
              </w:rPr>
            </w:pPr>
            <w:r>
              <w:rPr>
                <w:lang w:val="es-ES"/>
              </w:rPr>
              <w:t>Dar una fiesta</w:t>
            </w:r>
          </w:p>
          <w:p w:rsidR="00DB3D35" w:rsidRDefault="00DB3D35" w:rsidP="003F5701">
            <w:pPr>
              <w:rPr>
                <w:lang w:val="es-ES"/>
              </w:rPr>
            </w:pPr>
            <w:r>
              <w:rPr>
                <w:lang w:val="es-ES"/>
              </w:rPr>
              <w:t>Tocar la música</w:t>
            </w:r>
          </w:p>
          <w:p w:rsidR="003F5701" w:rsidRDefault="003F5701" w:rsidP="003F5701">
            <w:pPr>
              <w:rPr>
                <w:lang w:val="es-ES"/>
              </w:rPr>
            </w:pPr>
            <w:r>
              <w:rPr>
                <w:lang w:val="es-ES"/>
              </w:rPr>
              <w:t>Planear</w:t>
            </w:r>
          </w:p>
          <w:p w:rsidR="003F5701" w:rsidRDefault="003F5701" w:rsidP="003F5701">
            <w:pPr>
              <w:rPr>
                <w:lang w:val="es-ES"/>
              </w:rPr>
            </w:pPr>
            <w:r>
              <w:rPr>
                <w:lang w:val="es-ES"/>
              </w:rPr>
              <w:t>Organizar</w:t>
            </w:r>
          </w:p>
          <w:p w:rsidR="003F5701" w:rsidRDefault="003F5701" w:rsidP="003F5701">
            <w:pPr>
              <w:rPr>
                <w:lang w:val="es-ES"/>
              </w:rPr>
            </w:pPr>
            <w:r>
              <w:rPr>
                <w:lang w:val="es-ES"/>
              </w:rPr>
              <w:t>Honorar</w:t>
            </w:r>
          </w:p>
          <w:p w:rsidR="003F5701" w:rsidRDefault="003F5701" w:rsidP="003F5701">
            <w:pPr>
              <w:rPr>
                <w:lang w:val="es-ES"/>
              </w:rPr>
            </w:pPr>
            <w:r>
              <w:rPr>
                <w:lang w:val="es-ES"/>
              </w:rPr>
              <w:t>Celebrar</w:t>
            </w:r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>¡Feliz cumpleaños!</w:t>
            </w:r>
          </w:p>
          <w:p w:rsidR="003F5701" w:rsidRDefault="003F5701" w:rsidP="003F5701">
            <w:pPr>
              <w:rPr>
                <w:lang w:val="es-ES"/>
              </w:rPr>
            </w:pPr>
          </w:p>
          <w:p w:rsidR="003F5701" w:rsidRPr="00AE5B3D" w:rsidDel="0035646F" w:rsidRDefault="003F5701" w:rsidP="0035646F">
            <w:pPr>
              <w:rPr>
                <w:del w:id="24" w:author="Laura Terrill" w:date="2012-05-23T12:13:00Z"/>
                <w:b/>
                <w:lang w:val="es-ES"/>
              </w:rPr>
              <w:pPrChange w:id="25" w:author="Laura Terrill" w:date="2012-05-23T12:13:00Z">
                <w:pPr/>
              </w:pPrChange>
            </w:pPr>
            <w:del w:id="26" w:author="Laura Terrill" w:date="2012-05-23T12:13:00Z">
              <w:r w:rsidRPr="00AE5B3D" w:rsidDel="0035646F">
                <w:rPr>
                  <w:b/>
                  <w:lang w:val="es-ES"/>
                </w:rPr>
                <w:delText>¿Cuándo</w:delText>
              </w:r>
              <w:r w:rsidR="00217F2E" w:rsidDel="0035646F">
                <w:rPr>
                  <w:b/>
                  <w:lang w:val="es-ES"/>
                </w:rPr>
                <w:delText xml:space="preserve"> celebra(-as, -an, etc.)</w:delText>
              </w:r>
              <w:r w:rsidRPr="00AE5B3D" w:rsidDel="0035646F">
                <w:rPr>
                  <w:b/>
                  <w:lang w:val="es-ES"/>
                </w:rPr>
                <w:delText>…?</w:delText>
              </w:r>
            </w:del>
          </w:p>
          <w:p w:rsidR="003F5701" w:rsidDel="0035646F" w:rsidRDefault="003F5701" w:rsidP="0035646F">
            <w:pPr>
              <w:rPr>
                <w:del w:id="27" w:author="Laura Terrill" w:date="2012-05-23T12:13:00Z"/>
                <w:lang w:val="es-ES"/>
              </w:rPr>
              <w:pPrChange w:id="28" w:author="Laura Terrill" w:date="2012-05-23T12:13:00Z">
                <w:pPr/>
              </w:pPrChange>
            </w:pPr>
            <w:del w:id="29" w:author="Laura Terrill" w:date="2012-05-23T12:13:00Z">
              <w:r w:rsidDel="0035646F">
                <w:rPr>
                  <w:lang w:val="es-ES"/>
                </w:rPr>
                <w:delText>Siempre</w:delText>
              </w:r>
            </w:del>
          </w:p>
          <w:p w:rsidR="003F5701" w:rsidDel="0035646F" w:rsidRDefault="003F5701" w:rsidP="0035646F">
            <w:pPr>
              <w:rPr>
                <w:del w:id="30" w:author="Laura Terrill" w:date="2012-05-23T12:13:00Z"/>
                <w:lang w:val="es-ES"/>
              </w:rPr>
              <w:pPrChange w:id="31" w:author="Laura Terrill" w:date="2012-05-23T12:13:00Z">
                <w:pPr/>
              </w:pPrChange>
            </w:pPr>
            <w:del w:id="32" w:author="Laura Terrill" w:date="2012-05-23T12:13:00Z">
              <w:r w:rsidDel="0035646F">
                <w:rPr>
                  <w:lang w:val="es-ES"/>
                </w:rPr>
                <w:delText>Nunca</w:delText>
              </w:r>
            </w:del>
          </w:p>
          <w:p w:rsidR="003F5701" w:rsidDel="0035646F" w:rsidRDefault="003F5701" w:rsidP="0035646F">
            <w:pPr>
              <w:rPr>
                <w:del w:id="33" w:author="Laura Terrill" w:date="2012-05-23T12:13:00Z"/>
                <w:lang w:val="es-ES"/>
              </w:rPr>
              <w:pPrChange w:id="34" w:author="Laura Terrill" w:date="2012-05-23T12:13:00Z">
                <w:pPr/>
              </w:pPrChange>
            </w:pPr>
            <w:del w:id="35" w:author="Laura Terrill" w:date="2012-05-23T12:13:00Z">
              <w:r w:rsidDel="0035646F">
                <w:rPr>
                  <w:lang w:val="es-ES"/>
                </w:rPr>
                <w:delText>De vez en cuando</w:delText>
              </w:r>
            </w:del>
          </w:p>
          <w:p w:rsidR="003F5701" w:rsidDel="0035646F" w:rsidRDefault="003F5701" w:rsidP="0035646F">
            <w:pPr>
              <w:rPr>
                <w:del w:id="36" w:author="Laura Terrill" w:date="2012-05-23T12:13:00Z"/>
                <w:lang w:val="es-ES"/>
              </w:rPr>
              <w:pPrChange w:id="37" w:author="Laura Terrill" w:date="2012-05-23T12:13:00Z">
                <w:pPr/>
              </w:pPrChange>
            </w:pPr>
            <w:del w:id="38" w:author="Laura Terrill" w:date="2012-05-23T12:13:00Z">
              <w:r w:rsidDel="0035646F">
                <w:rPr>
                  <w:lang w:val="es-ES"/>
                </w:rPr>
                <w:delText>A veces</w:delText>
              </w:r>
            </w:del>
          </w:p>
          <w:p w:rsidR="003230EE" w:rsidRPr="003F5701" w:rsidDel="0035646F" w:rsidRDefault="00A825F6" w:rsidP="0035646F">
            <w:pPr>
              <w:rPr>
                <w:del w:id="39" w:author="Laura Terrill" w:date="2012-05-23T12:13:00Z"/>
                <w:lang w:val="es-ES"/>
              </w:rPr>
              <w:pPrChange w:id="40" w:author="Laura Terrill" w:date="2012-05-23T12:13:00Z">
                <w:pPr/>
              </w:pPrChange>
            </w:pPr>
            <w:del w:id="41" w:author="Laura Terrill" w:date="2012-05-23T12:13:00Z">
              <w:r w:rsidDel="0035646F">
                <w:rPr>
                  <w:lang w:val="es-ES"/>
                </w:rPr>
                <w:delText>Cada… (Navidad, etc.)</w:delText>
              </w:r>
            </w:del>
          </w:p>
          <w:p w:rsidR="00F455E2" w:rsidRPr="003F5701" w:rsidRDefault="00F455E2" w:rsidP="0035646F">
            <w:pPr>
              <w:rPr>
                <w:lang w:val="es-ES"/>
              </w:rPr>
            </w:pPr>
          </w:p>
        </w:tc>
        <w:tc>
          <w:tcPr>
            <w:tcW w:w="4788" w:type="dxa"/>
          </w:tcPr>
          <w:p w:rsidR="00C81666" w:rsidRPr="003F5701" w:rsidRDefault="00C81666">
            <w:pPr>
              <w:rPr>
                <w:lang w:val="es-ES"/>
              </w:rPr>
            </w:pPr>
          </w:p>
        </w:tc>
      </w:tr>
      <w:tr w:rsidR="0035646F" w:rsidRPr="003F5701">
        <w:tc>
          <w:tcPr>
            <w:tcW w:w="9576" w:type="dxa"/>
            <w:gridSpan w:val="2"/>
          </w:tcPr>
          <w:p w:rsidR="0035646F" w:rsidRPr="003F5701" w:rsidRDefault="0035646F">
            <w:pPr>
              <w:rPr>
                <w:lang w:val="es-ES"/>
              </w:rPr>
            </w:pPr>
            <w:r>
              <w:rPr>
                <w:b/>
                <w:lang w:val="es-ES"/>
              </w:rPr>
              <w:t>Inquire about and say how often you do certain things</w:t>
            </w:r>
          </w:p>
        </w:tc>
      </w:tr>
      <w:tr w:rsidR="0035646F" w:rsidRPr="003F5701">
        <w:trPr>
          <w:ins w:id="42" w:author="Laura Terrill" w:date="2012-05-23T12:12:00Z"/>
        </w:trPr>
        <w:tc>
          <w:tcPr>
            <w:tcW w:w="9576" w:type="dxa"/>
            <w:gridSpan w:val="2"/>
          </w:tcPr>
          <w:p w:rsidR="0035646F" w:rsidRDefault="0035646F" w:rsidP="0035646F">
            <w:pPr>
              <w:numPr>
                <w:ins w:id="43" w:author="Laura Terrill" w:date="2012-05-23T12:13:00Z"/>
              </w:numPr>
              <w:rPr>
                <w:ins w:id="44" w:author="Laura Terrill" w:date="2012-05-23T12:13:00Z"/>
                <w:b/>
                <w:lang w:val="es-ES"/>
              </w:rPr>
            </w:pPr>
            <w:ins w:id="45" w:author="Laura Terrill" w:date="2012-05-23T12:13:00Z">
              <w:r w:rsidRPr="00AE5B3D">
                <w:rPr>
                  <w:b/>
                  <w:lang w:val="es-ES"/>
                </w:rPr>
                <w:t>Cuándo</w:t>
              </w:r>
              <w:r>
                <w:rPr>
                  <w:b/>
                  <w:lang w:val="es-ES"/>
                </w:rPr>
                <w:t xml:space="preserve"> celebra(-as, -an, </w:t>
              </w:r>
              <w:commentRangeStart w:id="46"/>
              <w:r>
                <w:rPr>
                  <w:b/>
                  <w:lang w:val="es-ES"/>
                </w:rPr>
                <w:t>etc</w:t>
              </w:r>
              <w:commentRangeEnd w:id="46"/>
              <w:r>
                <w:rPr>
                  <w:rStyle w:val="CommentReference"/>
                  <w:vanish/>
                </w:rPr>
                <w:commentReference w:id="46"/>
              </w:r>
              <w:r>
                <w:rPr>
                  <w:b/>
                  <w:lang w:val="es-ES"/>
                </w:rPr>
                <w:t>.)</w:t>
              </w:r>
              <w:r w:rsidRPr="00AE5B3D">
                <w:rPr>
                  <w:b/>
                  <w:lang w:val="es-ES"/>
                </w:rPr>
                <w:t>…?</w:t>
              </w:r>
            </w:ins>
          </w:p>
          <w:p w:rsidR="0035646F" w:rsidRDefault="0035646F" w:rsidP="0035646F">
            <w:pPr>
              <w:numPr>
                <w:ins w:id="47" w:author="Laura Terrill" w:date="2012-05-23T12:13:00Z"/>
              </w:numPr>
              <w:rPr>
                <w:ins w:id="48" w:author="Laura Terrill" w:date="2012-05-23T12:13:00Z"/>
                <w:b/>
                <w:lang w:val="es-ES"/>
              </w:rPr>
            </w:pPr>
            <w:ins w:id="49" w:author="Laura Terrill" w:date="2012-05-23T12:13:00Z">
              <w:r>
                <w:rPr>
                  <w:b/>
                  <w:lang w:val="es-ES"/>
                </w:rPr>
                <w:t>How often do you (you might go back to some of the activities from unit 1)</w:t>
              </w:r>
            </w:ins>
          </w:p>
          <w:p w:rsidR="0035646F" w:rsidRPr="00AE5B3D" w:rsidRDefault="0035646F" w:rsidP="0035646F">
            <w:pPr>
              <w:numPr>
                <w:ins w:id="50" w:author="Laura Terrill" w:date="2012-05-23T12:13:00Z"/>
              </w:numPr>
              <w:rPr>
                <w:ins w:id="51" w:author="Laura Terrill" w:date="2012-05-23T12:13:00Z"/>
                <w:b/>
                <w:lang w:val="es-ES"/>
              </w:rPr>
            </w:pPr>
          </w:p>
          <w:p w:rsidR="0035646F" w:rsidRDefault="0035646F" w:rsidP="0035646F">
            <w:pPr>
              <w:numPr>
                <w:ins w:id="52" w:author="Laura Terrill" w:date="2012-05-23T12:13:00Z"/>
              </w:numPr>
              <w:rPr>
                <w:ins w:id="53" w:author="Laura Terrill" w:date="2012-05-23T12:13:00Z"/>
                <w:lang w:val="es-ES"/>
              </w:rPr>
            </w:pPr>
            <w:ins w:id="54" w:author="Laura Terrill" w:date="2012-05-23T12:13:00Z">
              <w:r>
                <w:rPr>
                  <w:lang w:val="es-ES"/>
                </w:rPr>
                <w:t>Siempre</w:t>
              </w:r>
            </w:ins>
          </w:p>
          <w:p w:rsidR="0035646F" w:rsidRDefault="0035646F" w:rsidP="0035646F">
            <w:pPr>
              <w:numPr>
                <w:ins w:id="55" w:author="Laura Terrill" w:date="2012-05-23T12:13:00Z"/>
              </w:numPr>
              <w:rPr>
                <w:ins w:id="56" w:author="Laura Terrill" w:date="2012-05-23T12:13:00Z"/>
                <w:lang w:val="es-ES"/>
              </w:rPr>
            </w:pPr>
            <w:ins w:id="57" w:author="Laura Terrill" w:date="2012-05-23T12:13:00Z">
              <w:r>
                <w:rPr>
                  <w:lang w:val="es-ES"/>
                </w:rPr>
                <w:t>Nunca</w:t>
              </w:r>
            </w:ins>
          </w:p>
          <w:p w:rsidR="0035646F" w:rsidRDefault="0035646F" w:rsidP="0035646F">
            <w:pPr>
              <w:numPr>
                <w:ins w:id="58" w:author="Laura Terrill" w:date="2012-05-23T12:13:00Z"/>
              </w:numPr>
              <w:rPr>
                <w:ins w:id="59" w:author="Laura Terrill" w:date="2012-05-23T12:13:00Z"/>
                <w:lang w:val="es-ES"/>
              </w:rPr>
            </w:pPr>
            <w:ins w:id="60" w:author="Laura Terrill" w:date="2012-05-23T12:13:00Z">
              <w:r>
                <w:rPr>
                  <w:lang w:val="es-ES"/>
                </w:rPr>
                <w:t>De vez en cuando</w:t>
              </w:r>
            </w:ins>
          </w:p>
          <w:p w:rsidR="0035646F" w:rsidRDefault="0035646F" w:rsidP="0035646F">
            <w:pPr>
              <w:numPr>
                <w:ins w:id="61" w:author="Laura Terrill" w:date="2012-05-23T12:13:00Z"/>
              </w:numPr>
              <w:rPr>
                <w:ins w:id="62" w:author="Laura Terrill" w:date="2012-05-23T12:13:00Z"/>
                <w:lang w:val="es-ES"/>
              </w:rPr>
            </w:pPr>
            <w:ins w:id="63" w:author="Laura Terrill" w:date="2012-05-23T12:13:00Z">
              <w:r>
                <w:rPr>
                  <w:lang w:val="es-ES"/>
                </w:rPr>
                <w:t>A veces</w:t>
              </w:r>
            </w:ins>
          </w:p>
          <w:p w:rsidR="0035646F" w:rsidRPr="003F5701" w:rsidRDefault="0035646F" w:rsidP="0035646F">
            <w:pPr>
              <w:numPr>
                <w:ins w:id="64" w:author="Laura Terrill" w:date="2012-05-23T12:13:00Z"/>
              </w:numPr>
              <w:rPr>
                <w:ins w:id="65" w:author="Laura Terrill" w:date="2012-05-23T12:13:00Z"/>
                <w:lang w:val="es-ES"/>
              </w:rPr>
            </w:pPr>
            <w:ins w:id="66" w:author="Laura Terrill" w:date="2012-05-23T12:13:00Z">
              <w:r>
                <w:rPr>
                  <w:lang w:val="es-ES"/>
                </w:rPr>
                <w:t>Cada… (Navidad, etc.)</w:t>
              </w:r>
            </w:ins>
          </w:p>
          <w:p w:rsidR="0035646F" w:rsidRDefault="0035646F">
            <w:pPr>
              <w:rPr>
                <w:ins w:id="67" w:author="Laura Terrill" w:date="2012-05-23T12:12:00Z"/>
                <w:b/>
                <w:lang w:val="es-ES"/>
              </w:rPr>
            </w:pPr>
          </w:p>
        </w:tc>
      </w:tr>
      <w:tr w:rsidR="00C81666" w:rsidRPr="00F455E2">
        <w:tc>
          <w:tcPr>
            <w:tcW w:w="9576" w:type="dxa"/>
            <w:gridSpan w:val="2"/>
          </w:tcPr>
          <w:p w:rsidR="00C81666" w:rsidRPr="00217F2E" w:rsidRDefault="00217F2E">
            <w:pPr>
              <w:rPr>
                <w:b/>
                <w:sz w:val="24"/>
              </w:rPr>
            </w:pPr>
            <w:r w:rsidRPr="00217F2E">
              <w:rPr>
                <w:rFonts w:ascii="Times New Roman" w:hAnsi="Times New Roman" w:cs="Times New Roman"/>
                <w:b/>
                <w:sz w:val="24"/>
              </w:rPr>
              <w:t>Comment on food</w:t>
            </w:r>
          </w:p>
        </w:tc>
      </w:tr>
      <w:tr w:rsidR="00C81666" w:rsidRPr="003B56AA">
        <w:trPr>
          <w:trHeight w:val="3702"/>
        </w:trPr>
        <w:tc>
          <w:tcPr>
            <w:tcW w:w="4788" w:type="dxa"/>
          </w:tcPr>
          <w:p w:rsidR="00217F2E" w:rsidRDefault="00217F2E" w:rsidP="00217F2E">
            <w:pPr>
              <w:rPr>
                <w:b/>
                <w:lang w:val="es-ES"/>
              </w:rPr>
            </w:pPr>
            <w:r w:rsidRPr="009210BC">
              <w:rPr>
                <w:b/>
                <w:lang w:val="es-ES"/>
              </w:rPr>
              <w:t>¿Cómo es la comida?</w:t>
            </w:r>
          </w:p>
          <w:p w:rsidR="00217F2E" w:rsidRPr="009210BC" w:rsidRDefault="00217F2E" w:rsidP="00217F2E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La comida es…</w:t>
            </w:r>
          </w:p>
          <w:p w:rsidR="00217F2E" w:rsidRDefault="00217F2E" w:rsidP="00217F2E">
            <w:pPr>
              <w:rPr>
                <w:lang w:val="es-ES"/>
              </w:rPr>
            </w:pPr>
            <w:r>
              <w:rPr>
                <w:lang w:val="es-ES"/>
              </w:rPr>
              <w:t>Delicioso(a)</w:t>
            </w:r>
          </w:p>
          <w:p w:rsidR="00217F2E" w:rsidRDefault="00217F2E" w:rsidP="00217F2E">
            <w:pPr>
              <w:rPr>
                <w:lang w:val="es-ES"/>
              </w:rPr>
            </w:pPr>
            <w:r>
              <w:rPr>
                <w:lang w:val="es-ES"/>
              </w:rPr>
              <w:t>Nutritivo(a)</w:t>
            </w:r>
          </w:p>
          <w:p w:rsidR="00217F2E" w:rsidRDefault="00217F2E" w:rsidP="00217F2E">
            <w:pPr>
              <w:rPr>
                <w:lang w:val="es-ES"/>
              </w:rPr>
            </w:pPr>
            <w:r>
              <w:rPr>
                <w:lang w:val="es-ES"/>
              </w:rPr>
              <w:t>Horrible</w:t>
            </w:r>
          </w:p>
          <w:p w:rsidR="00217F2E" w:rsidRDefault="00217F2E" w:rsidP="00217F2E">
            <w:pPr>
              <w:rPr>
                <w:lang w:val="es-ES"/>
              </w:rPr>
            </w:pPr>
            <w:r>
              <w:rPr>
                <w:lang w:val="es-ES"/>
              </w:rPr>
              <w:t>Rico(a)</w:t>
            </w:r>
          </w:p>
          <w:p w:rsidR="00217F2E" w:rsidRDefault="00217F2E" w:rsidP="00217F2E">
            <w:pPr>
              <w:rPr>
                <w:lang w:val="es-ES"/>
              </w:rPr>
            </w:pPr>
            <w:r>
              <w:rPr>
                <w:lang w:val="es-ES"/>
              </w:rPr>
              <w:t>favorito(a)</w:t>
            </w:r>
          </w:p>
          <w:p w:rsidR="00A67EBE" w:rsidRDefault="00A67EBE" w:rsidP="00217F2E">
            <w:pPr>
              <w:rPr>
                <w:lang w:val="es-ES"/>
              </w:rPr>
            </w:pPr>
            <w:r>
              <w:rPr>
                <w:lang w:val="es-ES"/>
              </w:rPr>
              <w:t>cremoso(a)</w:t>
            </w:r>
          </w:p>
          <w:p w:rsidR="00A67EBE" w:rsidRDefault="00A67EBE" w:rsidP="00217F2E">
            <w:pPr>
              <w:rPr>
                <w:lang w:val="es-ES"/>
              </w:rPr>
            </w:pPr>
            <w:r>
              <w:rPr>
                <w:lang w:val="es-ES"/>
              </w:rPr>
              <w:t>picante</w:t>
            </w:r>
          </w:p>
          <w:p w:rsidR="00A67EBE" w:rsidRDefault="00A67EBE" w:rsidP="00217F2E">
            <w:pPr>
              <w:rPr>
                <w:lang w:val="es-ES"/>
              </w:rPr>
            </w:pPr>
            <w:r>
              <w:rPr>
                <w:lang w:val="es-ES"/>
              </w:rPr>
              <w:t>salado(a)</w:t>
            </w:r>
          </w:p>
          <w:p w:rsidR="00A67EBE" w:rsidRDefault="00A67EBE" w:rsidP="00217F2E">
            <w:pPr>
              <w:rPr>
                <w:lang w:val="es-ES"/>
              </w:rPr>
            </w:pPr>
            <w:r>
              <w:rPr>
                <w:lang w:val="es-ES"/>
              </w:rPr>
              <w:t>dulce</w:t>
            </w:r>
          </w:p>
          <w:p w:rsidR="003B56AA" w:rsidRPr="00A825F6" w:rsidRDefault="00217F2E" w:rsidP="003B56AA">
            <w:pPr>
              <w:rPr>
                <w:lang w:val="es-ES"/>
              </w:rPr>
            </w:pPr>
            <w:r>
              <w:rPr>
                <w:lang w:val="es-ES"/>
              </w:rPr>
              <w:t>especial</w:t>
            </w:r>
          </w:p>
        </w:tc>
        <w:tc>
          <w:tcPr>
            <w:tcW w:w="4788" w:type="dxa"/>
          </w:tcPr>
          <w:p w:rsidR="00C81666" w:rsidRPr="00604CB1" w:rsidRDefault="00C81666"/>
        </w:tc>
      </w:tr>
      <w:tr w:rsidR="00C81666" w:rsidRPr="00F455E2">
        <w:tc>
          <w:tcPr>
            <w:tcW w:w="9576" w:type="dxa"/>
            <w:gridSpan w:val="2"/>
          </w:tcPr>
          <w:p w:rsidR="00C81666" w:rsidRPr="00A825F6" w:rsidRDefault="003B56AA">
            <w:pPr>
              <w:rPr>
                <w:b/>
                <w:sz w:val="24"/>
              </w:rPr>
            </w:pPr>
            <w:r w:rsidRPr="00A825F6">
              <w:rPr>
                <w:b/>
                <w:sz w:val="24"/>
              </w:rPr>
              <w:t>Ask and give dates for special occasions</w:t>
            </w:r>
          </w:p>
        </w:tc>
      </w:tr>
      <w:tr w:rsidR="00C81666" w:rsidRPr="00F455E2">
        <w:tc>
          <w:tcPr>
            <w:tcW w:w="4788" w:type="dxa"/>
          </w:tcPr>
          <w:p w:rsidR="00DB3D35" w:rsidRDefault="00DB3D35" w:rsidP="00DB3D35">
            <w:pPr>
              <w:rPr>
                <w:ins w:id="68" w:author="Laura Terrill" w:date="2012-05-23T12:15:00Z"/>
                <w:b/>
                <w:lang w:val="es-ES"/>
              </w:rPr>
            </w:pPr>
            <w:r w:rsidRPr="00AE5B3D">
              <w:rPr>
                <w:b/>
                <w:lang w:val="es-ES"/>
              </w:rPr>
              <w:t>¿Cuál es la fecha</w:t>
            </w:r>
            <w:r>
              <w:rPr>
                <w:b/>
                <w:lang w:val="es-ES"/>
              </w:rPr>
              <w:t xml:space="preserve"> (de)</w:t>
            </w:r>
            <w:ins w:id="69" w:author="Laura Terrill" w:date="2012-05-23T12:15:00Z">
              <w:r w:rsidR="0035646F">
                <w:rPr>
                  <w:b/>
                  <w:lang w:val="es-ES"/>
                </w:rPr>
                <w:t xml:space="preserve"> your birthday</w:t>
              </w:r>
            </w:ins>
            <w:r w:rsidRPr="00AE5B3D">
              <w:rPr>
                <w:b/>
                <w:lang w:val="es-ES"/>
              </w:rPr>
              <w:t>?</w:t>
            </w:r>
          </w:p>
          <w:p w:rsidR="0035646F" w:rsidRDefault="0035646F" w:rsidP="0035646F">
            <w:pPr>
              <w:numPr>
                <w:ins w:id="70" w:author="Laura Terrill" w:date="2012-05-23T12:15:00Z"/>
              </w:numPr>
              <w:rPr>
                <w:ins w:id="71" w:author="Laura Terrill" w:date="2012-05-23T12:15:00Z"/>
                <w:lang w:val="es-ES"/>
              </w:rPr>
            </w:pPr>
            <w:ins w:id="72" w:author="Laura Terrill" w:date="2012-05-23T12:15:00Z">
              <w:r>
                <w:rPr>
                  <w:b/>
                  <w:lang w:val="es-ES"/>
                </w:rPr>
                <w:t xml:space="preserve">My birthday is </w:t>
              </w:r>
              <w:r>
                <w:rPr>
                  <w:lang w:val="es-ES"/>
                </w:rPr>
                <w:t>es  el ____ de _____</w:t>
              </w:r>
            </w:ins>
          </w:p>
          <w:p w:rsidR="0035646F" w:rsidRPr="00AE5B3D" w:rsidRDefault="0035646F" w:rsidP="00DB3D35">
            <w:pPr>
              <w:numPr>
                <w:ins w:id="73" w:author="Laura Terrill" w:date="2012-05-23T12:15:00Z"/>
              </w:numPr>
              <w:rPr>
                <w:b/>
                <w:lang w:val="es-ES"/>
              </w:rPr>
            </w:pPr>
          </w:p>
          <w:p w:rsidR="00DB3D35" w:rsidDel="0035646F" w:rsidRDefault="00DB3D35" w:rsidP="00DB3D35">
            <w:pPr>
              <w:rPr>
                <w:del w:id="74" w:author="Laura Terrill" w:date="2012-05-23T12:15:00Z"/>
                <w:lang w:val="es-ES"/>
              </w:rPr>
            </w:pPr>
            <w:del w:id="75" w:author="Laura Terrill" w:date="2012-05-23T12:15:00Z">
              <w:r w:rsidDel="0035646F">
                <w:rPr>
                  <w:lang w:val="es-ES"/>
                </w:rPr>
                <w:delText>es  el ____ de _____</w:delText>
              </w:r>
            </w:del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 xml:space="preserve">Hoy </w:t>
            </w:r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>Mes</w:t>
            </w:r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>Año</w:t>
            </w:r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>Mañana</w:t>
            </w:r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 xml:space="preserve">Ayer </w:t>
            </w:r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>El cumpleaños</w:t>
            </w:r>
          </w:p>
          <w:p w:rsidR="00DB3D35" w:rsidRDefault="00DB3D35" w:rsidP="00DB3D35">
            <w:pPr>
              <w:rPr>
                <w:b/>
                <w:lang w:val="es-ES"/>
              </w:rPr>
            </w:pPr>
          </w:p>
          <w:p w:rsidR="00DB3D35" w:rsidRDefault="00DB3D35" w:rsidP="00DB3D35">
            <w:pPr>
              <w:rPr>
                <w:ins w:id="76" w:author="Laura Terrill" w:date="2012-05-23T12:14:00Z"/>
                <w:b/>
                <w:lang w:val="es-ES"/>
              </w:rPr>
            </w:pPr>
            <w:r>
              <w:rPr>
                <w:b/>
                <w:lang w:val="es-ES"/>
              </w:rPr>
              <w:t xml:space="preserve">¿En qué mes </w:t>
            </w:r>
            <w:r w:rsidR="00A825F6">
              <w:rPr>
                <w:b/>
                <w:lang w:val="es-ES"/>
              </w:rPr>
              <w:t>se celebra…?</w:t>
            </w:r>
          </w:p>
          <w:p w:rsidR="0035646F" w:rsidRPr="00AE5B3D" w:rsidRDefault="0035646F" w:rsidP="00DB3D35">
            <w:pPr>
              <w:numPr>
                <w:ins w:id="77" w:author="Laura Terrill" w:date="2012-05-23T12:14:00Z"/>
              </w:numPr>
              <w:rPr>
                <w:b/>
                <w:lang w:val="es-ES"/>
              </w:rPr>
            </w:pPr>
            <w:ins w:id="78" w:author="Laura Terrill" w:date="2012-05-23T12:14:00Z">
              <w:r>
                <w:rPr>
                  <w:b/>
                  <w:lang w:val="es-ES"/>
                </w:rPr>
                <w:t xml:space="preserve">Christmas is celebrate in December. </w:t>
              </w:r>
            </w:ins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>Enero</w:t>
            </w:r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>Febrero</w:t>
            </w:r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>Marzo</w:t>
            </w:r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 xml:space="preserve">Abril </w:t>
            </w:r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 xml:space="preserve">Mayo </w:t>
            </w:r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 xml:space="preserve">Junio </w:t>
            </w:r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>Julio</w:t>
            </w:r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>Agosto</w:t>
            </w:r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>Septiembre</w:t>
            </w:r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>Octubre</w:t>
            </w:r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>Noviembre</w:t>
            </w:r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>Diciembre</w:t>
            </w:r>
          </w:p>
          <w:p w:rsidR="00A67EBE" w:rsidRDefault="00A67EBE" w:rsidP="00DB3D35">
            <w:pPr>
              <w:rPr>
                <w:lang w:val="es-ES"/>
              </w:rPr>
            </w:pPr>
          </w:p>
          <w:p w:rsidR="00A67EBE" w:rsidRDefault="00A67EBE" w:rsidP="00DB3D35">
            <w:pPr>
              <w:rPr>
                <w:ins w:id="79" w:author="Laura Terrill" w:date="2012-05-23T12:16:00Z"/>
                <w:b/>
                <w:lang w:val="es-ES"/>
              </w:rPr>
            </w:pPr>
            <w:r w:rsidRPr="00A825F6">
              <w:rPr>
                <w:b/>
                <w:lang w:val="es-ES"/>
              </w:rPr>
              <w:t xml:space="preserve">¿Qué día </w:t>
            </w:r>
            <w:r w:rsidR="00A825F6">
              <w:rPr>
                <w:b/>
                <w:lang w:val="es-ES"/>
              </w:rPr>
              <w:t>se celebra…</w:t>
            </w:r>
            <w:r w:rsidRPr="00A825F6">
              <w:rPr>
                <w:b/>
                <w:lang w:val="es-ES"/>
              </w:rPr>
              <w:t>?</w:t>
            </w:r>
          </w:p>
          <w:p w:rsidR="0035646F" w:rsidRDefault="0035646F" w:rsidP="00DB3D35">
            <w:pPr>
              <w:numPr>
                <w:ins w:id="80" w:author="Laura Terrill" w:date="2012-05-23T12:16:00Z"/>
              </w:numPr>
              <w:rPr>
                <w:ins w:id="81" w:author="Laura Terrill" w:date="2012-05-23T12:16:00Z"/>
                <w:b/>
                <w:lang w:val="es-ES"/>
              </w:rPr>
            </w:pPr>
            <w:ins w:id="82" w:author="Laura Terrill" w:date="2012-05-23T12:16:00Z">
              <w:r>
                <w:rPr>
                  <w:b/>
                  <w:lang w:val="es-ES"/>
                </w:rPr>
                <w:t>What is your favorite day of the week?</w:t>
              </w:r>
            </w:ins>
          </w:p>
          <w:p w:rsidR="0035646F" w:rsidRDefault="0035646F" w:rsidP="00DB3D35">
            <w:pPr>
              <w:numPr>
                <w:ins w:id="83" w:author="Laura Terrill" w:date="2012-05-23T12:17:00Z"/>
              </w:numPr>
              <w:rPr>
                <w:ins w:id="84" w:author="Laura Terrill" w:date="2012-05-23T12:17:00Z"/>
                <w:b/>
                <w:lang w:val="es-ES"/>
              </w:rPr>
            </w:pPr>
            <w:ins w:id="85" w:author="Laura Terrill" w:date="2012-05-23T12:17:00Z">
              <w:r>
                <w:rPr>
                  <w:b/>
                  <w:lang w:val="es-ES"/>
                </w:rPr>
                <w:t>I prefer</w:t>
              </w:r>
              <w:r>
                <w:rPr>
                  <w:b/>
                  <w:lang w:val="es-ES"/>
                </w:rPr>
                <w:t>…</w:t>
              </w:r>
            </w:ins>
          </w:p>
          <w:p w:rsidR="0035646F" w:rsidRDefault="0035646F" w:rsidP="00DB3D35">
            <w:pPr>
              <w:numPr>
                <w:ins w:id="86" w:author="Laura Terrill" w:date="2012-05-23T12:17:00Z"/>
              </w:numPr>
              <w:rPr>
                <w:ins w:id="87" w:author="Laura Terrill" w:date="2012-05-23T12:17:00Z"/>
                <w:b/>
                <w:lang w:val="es-ES"/>
              </w:rPr>
            </w:pPr>
            <w:ins w:id="88" w:author="Laura Terrill" w:date="2012-05-23T12:17:00Z">
              <w:r>
                <w:rPr>
                  <w:b/>
                  <w:lang w:val="es-ES"/>
                </w:rPr>
                <w:t>I don</w:t>
              </w:r>
              <w:r>
                <w:rPr>
                  <w:b/>
                  <w:lang w:val="es-ES"/>
                </w:rPr>
                <w:t>’</w:t>
              </w:r>
              <w:r>
                <w:rPr>
                  <w:b/>
                  <w:lang w:val="es-ES"/>
                </w:rPr>
                <w:t>t like</w:t>
              </w:r>
              <w:r>
                <w:rPr>
                  <w:b/>
                  <w:lang w:val="es-ES"/>
                </w:rPr>
                <w:t>…</w:t>
              </w:r>
              <w:r>
                <w:rPr>
                  <w:b/>
                  <w:lang w:val="es-ES"/>
                </w:rPr>
                <w:t>.</w:t>
              </w:r>
            </w:ins>
          </w:p>
          <w:p w:rsidR="0035646F" w:rsidRDefault="0035646F" w:rsidP="00DB3D35">
            <w:pPr>
              <w:numPr>
                <w:ins w:id="89" w:author="Laura Terrill" w:date="2012-05-23T12:17:00Z"/>
              </w:numPr>
              <w:rPr>
                <w:ins w:id="90" w:author="Laura Terrill" w:date="2012-05-23T12:17:00Z"/>
                <w:b/>
                <w:lang w:val="es-ES"/>
              </w:rPr>
            </w:pPr>
            <w:ins w:id="91" w:author="Laura Terrill" w:date="2012-05-23T12:17:00Z">
              <w:r>
                <w:rPr>
                  <w:b/>
                  <w:lang w:val="es-ES"/>
                </w:rPr>
                <w:t>Why?</w:t>
              </w:r>
            </w:ins>
          </w:p>
          <w:p w:rsidR="0035646F" w:rsidRPr="00A825F6" w:rsidRDefault="0035646F" w:rsidP="00DB3D35">
            <w:pPr>
              <w:numPr>
                <w:ins w:id="92" w:author="Laura Terrill" w:date="2012-05-23T12:17:00Z"/>
              </w:numPr>
              <w:rPr>
                <w:b/>
                <w:lang w:val="es-ES"/>
              </w:rPr>
            </w:pPr>
            <w:ins w:id="93" w:author="Laura Terrill" w:date="2012-05-23T12:17:00Z">
              <w:r>
                <w:rPr>
                  <w:b/>
                  <w:lang w:val="es-ES"/>
                </w:rPr>
                <w:t>Because</w:t>
              </w:r>
              <w:r>
                <w:rPr>
                  <w:b/>
                  <w:lang w:val="es-ES"/>
                </w:rPr>
                <w:t>…</w:t>
              </w:r>
              <w:r>
                <w:rPr>
                  <w:b/>
                  <w:lang w:val="es-ES"/>
                </w:rPr>
                <w:t>..</w:t>
              </w:r>
            </w:ins>
          </w:p>
          <w:p w:rsidR="00A67EBE" w:rsidRDefault="00A67EBE" w:rsidP="00A67EBE">
            <w:pPr>
              <w:rPr>
                <w:lang w:val="es-ES"/>
              </w:rPr>
            </w:pPr>
            <w:r>
              <w:rPr>
                <w:lang w:val="es-ES"/>
              </w:rPr>
              <w:t>Lunes</w:t>
            </w:r>
          </w:p>
          <w:p w:rsidR="00A67EBE" w:rsidRDefault="00A67EBE" w:rsidP="00A67EBE">
            <w:pPr>
              <w:rPr>
                <w:lang w:val="es-ES"/>
              </w:rPr>
            </w:pPr>
            <w:r>
              <w:rPr>
                <w:lang w:val="es-ES"/>
              </w:rPr>
              <w:t>Martes</w:t>
            </w:r>
          </w:p>
          <w:p w:rsidR="00A67EBE" w:rsidRDefault="00A67EBE" w:rsidP="00A67EBE">
            <w:pPr>
              <w:rPr>
                <w:lang w:val="es-ES"/>
              </w:rPr>
            </w:pPr>
            <w:r>
              <w:rPr>
                <w:lang w:val="es-ES"/>
              </w:rPr>
              <w:t>Miércoles</w:t>
            </w:r>
          </w:p>
          <w:p w:rsidR="00A67EBE" w:rsidRDefault="00A67EBE" w:rsidP="00A67EBE">
            <w:pPr>
              <w:rPr>
                <w:lang w:val="es-ES"/>
              </w:rPr>
            </w:pPr>
            <w:r>
              <w:rPr>
                <w:lang w:val="es-ES"/>
              </w:rPr>
              <w:t>Jueves</w:t>
            </w:r>
          </w:p>
          <w:p w:rsidR="00A67EBE" w:rsidRDefault="00A67EBE" w:rsidP="00A67EBE">
            <w:pPr>
              <w:rPr>
                <w:lang w:val="es-ES"/>
              </w:rPr>
            </w:pPr>
            <w:r>
              <w:rPr>
                <w:lang w:val="es-ES"/>
              </w:rPr>
              <w:t>Viernes</w:t>
            </w:r>
          </w:p>
          <w:p w:rsidR="00A67EBE" w:rsidRDefault="00A67EBE" w:rsidP="00A67EBE">
            <w:pPr>
              <w:rPr>
                <w:lang w:val="es-ES"/>
              </w:rPr>
            </w:pPr>
            <w:r>
              <w:rPr>
                <w:lang w:val="es-ES"/>
              </w:rPr>
              <w:t xml:space="preserve"> Sábado</w:t>
            </w:r>
          </w:p>
          <w:p w:rsidR="00A67EBE" w:rsidRDefault="00A67EBE" w:rsidP="00A67EBE">
            <w:pPr>
              <w:rPr>
                <w:lang w:val="es-ES"/>
              </w:rPr>
            </w:pPr>
            <w:r>
              <w:rPr>
                <w:lang w:val="es-ES"/>
              </w:rPr>
              <w:t>Domingo</w:t>
            </w:r>
          </w:p>
          <w:p w:rsidR="00A67EBE" w:rsidRDefault="00A67EBE" w:rsidP="00A67EBE">
            <w:pPr>
              <w:rPr>
                <w:lang w:val="es-ES"/>
              </w:rPr>
            </w:pPr>
            <w:r>
              <w:rPr>
                <w:lang w:val="es-ES"/>
              </w:rPr>
              <w:t>El fin de semana</w:t>
            </w:r>
          </w:p>
          <w:p w:rsidR="00DB3D35" w:rsidRDefault="00DB3D35" w:rsidP="00DB3D35">
            <w:pPr>
              <w:rPr>
                <w:lang w:val="es-ES"/>
              </w:rPr>
            </w:pPr>
          </w:p>
          <w:p w:rsidR="00DB3D35" w:rsidRDefault="00DB3D35" w:rsidP="00DB3D35">
            <w:pPr>
              <w:rPr>
                <w:b/>
                <w:lang w:val="es-ES"/>
              </w:rPr>
            </w:pPr>
            <w:r w:rsidRPr="00AE5B3D">
              <w:rPr>
                <w:b/>
                <w:lang w:val="es-ES"/>
              </w:rPr>
              <w:t xml:space="preserve">¿En qué estación </w:t>
            </w:r>
            <w:r w:rsidR="00A825F6">
              <w:rPr>
                <w:b/>
                <w:lang w:val="es-ES"/>
              </w:rPr>
              <w:t xml:space="preserve">se </w:t>
            </w:r>
            <w:commentRangeStart w:id="94"/>
            <w:r w:rsidR="00A825F6">
              <w:rPr>
                <w:b/>
                <w:lang w:val="es-ES"/>
              </w:rPr>
              <w:t>celebra</w:t>
            </w:r>
            <w:commentRangeEnd w:id="94"/>
            <w:r w:rsidR="0035646F">
              <w:rPr>
                <w:rStyle w:val="CommentReference"/>
                <w:vanish/>
              </w:rPr>
              <w:commentReference w:id="94"/>
            </w:r>
            <w:r w:rsidR="00A825F6">
              <w:rPr>
                <w:b/>
                <w:lang w:val="es-ES"/>
              </w:rPr>
              <w:t xml:space="preserve"> ….?</w:t>
            </w:r>
          </w:p>
          <w:p w:rsidR="00DB3D35" w:rsidRPr="00DB3D35" w:rsidRDefault="00DB3D35" w:rsidP="00DB3D35">
            <w:pPr>
              <w:rPr>
                <w:lang w:val="es-ES"/>
              </w:rPr>
            </w:pPr>
            <w:r w:rsidRPr="00DB3D35">
              <w:rPr>
                <w:lang w:val="es-ES"/>
              </w:rPr>
              <w:t>En…</w:t>
            </w:r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>La primavera</w:t>
            </w:r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>El verano</w:t>
            </w:r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>El otoño</w:t>
            </w:r>
          </w:p>
          <w:p w:rsidR="00601826" w:rsidRPr="00A825F6" w:rsidRDefault="00A825F6" w:rsidP="00F455E2">
            <w:pPr>
              <w:rPr>
                <w:lang w:val="es-ES"/>
              </w:rPr>
            </w:pPr>
            <w:r>
              <w:rPr>
                <w:lang w:val="es-ES"/>
              </w:rPr>
              <w:t>El invierno</w:t>
            </w:r>
          </w:p>
          <w:p w:rsidR="00F455E2" w:rsidRPr="00604CB1" w:rsidRDefault="00F455E2"/>
        </w:tc>
        <w:tc>
          <w:tcPr>
            <w:tcW w:w="4788" w:type="dxa"/>
          </w:tcPr>
          <w:p w:rsidR="00C81666" w:rsidRPr="00604CB1" w:rsidRDefault="00C81666"/>
        </w:tc>
      </w:tr>
      <w:tr w:rsidR="00F455E2">
        <w:tc>
          <w:tcPr>
            <w:tcW w:w="9576" w:type="dxa"/>
            <w:gridSpan w:val="2"/>
          </w:tcPr>
          <w:p w:rsidR="00F455E2" w:rsidRPr="00823308" w:rsidRDefault="003B56A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17F2E">
              <w:rPr>
                <w:rFonts w:ascii="Times New Roman" w:hAnsi="Times New Roman" w:cs="Times New Roman"/>
                <w:b/>
                <w:sz w:val="24"/>
              </w:rPr>
              <w:t xml:space="preserve">Discuss what </w:t>
            </w:r>
            <w:r w:rsidR="00DB3D35" w:rsidRPr="00217F2E">
              <w:rPr>
                <w:rFonts w:ascii="Times New Roman" w:hAnsi="Times New Roman" w:cs="Times New Roman"/>
                <w:b/>
                <w:sz w:val="24"/>
              </w:rPr>
              <w:t>people</w:t>
            </w:r>
            <w:r w:rsidRPr="00217F2E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B3D35" w:rsidRPr="00217F2E">
              <w:rPr>
                <w:rFonts w:ascii="Times New Roman" w:hAnsi="Times New Roman" w:cs="Times New Roman"/>
                <w:b/>
                <w:sz w:val="24"/>
              </w:rPr>
              <w:t xml:space="preserve">eat on special </w:t>
            </w:r>
            <w:commentRangeStart w:id="95"/>
            <w:r w:rsidR="00DB3D35" w:rsidRPr="00217F2E">
              <w:rPr>
                <w:rFonts w:ascii="Times New Roman" w:hAnsi="Times New Roman" w:cs="Times New Roman"/>
                <w:b/>
                <w:sz w:val="24"/>
              </w:rPr>
              <w:t>occasions</w:t>
            </w:r>
            <w:commentRangeEnd w:id="95"/>
            <w:r w:rsidR="0035646F">
              <w:rPr>
                <w:rStyle w:val="CommentReference"/>
                <w:vanish/>
              </w:rPr>
              <w:commentReference w:id="95"/>
            </w:r>
          </w:p>
        </w:tc>
      </w:tr>
      <w:tr w:rsidR="00C81666" w:rsidRPr="00DB3D35">
        <w:tc>
          <w:tcPr>
            <w:tcW w:w="4788" w:type="dxa"/>
          </w:tcPr>
          <w:p w:rsidR="00DB3D35" w:rsidRDefault="00DB3D35" w:rsidP="00F455E2">
            <w:pPr>
              <w:rPr>
                <w:lang w:val="es-ES"/>
              </w:rPr>
            </w:pPr>
            <w:r>
              <w:rPr>
                <w:lang w:val="es-ES"/>
              </w:rPr>
              <w:t>¿Qué come(n)?</w:t>
            </w:r>
          </w:p>
          <w:p w:rsidR="00DB3D35" w:rsidRDefault="0035646F" w:rsidP="00F455E2">
            <w:pPr>
              <w:rPr>
                <w:lang w:val="es-ES"/>
              </w:rPr>
            </w:pPr>
            <w:ins w:id="96" w:author="Laura Terrill" w:date="2012-05-23T12:17:00Z">
              <w:r>
                <w:rPr>
                  <w:lang w:val="es-ES"/>
                </w:rPr>
                <w:t>(</w:t>
              </w:r>
            </w:ins>
            <w:r w:rsidR="00DB3D35">
              <w:rPr>
                <w:lang w:val="es-ES"/>
              </w:rPr>
              <w:t>Yo</w:t>
            </w:r>
            <w:ins w:id="97" w:author="Laura Terrill" w:date="2012-05-23T12:17:00Z">
              <w:r>
                <w:rPr>
                  <w:lang w:val="es-ES"/>
                </w:rPr>
                <w:t>)</w:t>
              </w:r>
            </w:ins>
            <w:r w:rsidR="00DB3D35">
              <w:rPr>
                <w:lang w:val="es-ES"/>
              </w:rPr>
              <w:t xml:space="preserve"> como…</w:t>
            </w:r>
          </w:p>
          <w:p w:rsidR="00C0591A" w:rsidRDefault="00C0591A" w:rsidP="00F455E2">
            <w:pPr>
              <w:rPr>
                <w:lang w:val="es-ES"/>
              </w:rPr>
            </w:pPr>
          </w:p>
          <w:p w:rsidR="00DB3D35" w:rsidRDefault="00DB3D35" w:rsidP="00F455E2">
            <w:pPr>
              <w:rPr>
                <w:lang w:val="es-ES"/>
              </w:rPr>
            </w:pPr>
            <w:r w:rsidRPr="00DB3D35">
              <w:rPr>
                <w:lang w:val="es-ES"/>
              </w:rPr>
              <w:t>La paella</w:t>
            </w:r>
            <w:r w:rsidR="00823308">
              <w:rPr>
                <w:lang w:val="es-ES"/>
              </w:rPr>
              <w:t xml:space="preserve"> (Spain)</w:t>
            </w:r>
          </w:p>
          <w:p w:rsidR="00C0591A" w:rsidRDefault="00C0591A" w:rsidP="00F455E2">
            <w:pPr>
              <w:rPr>
                <w:lang w:val="es-ES"/>
              </w:rPr>
            </w:pPr>
            <w:r>
              <w:rPr>
                <w:lang w:val="es-ES"/>
              </w:rPr>
              <w:t>El arroz</w:t>
            </w:r>
          </w:p>
          <w:p w:rsidR="00C0591A" w:rsidRDefault="00C0591A" w:rsidP="00F455E2">
            <w:pPr>
              <w:rPr>
                <w:lang w:val="es-ES"/>
              </w:rPr>
            </w:pPr>
            <w:r>
              <w:rPr>
                <w:lang w:val="es-ES"/>
              </w:rPr>
              <w:t>Las verduras</w:t>
            </w:r>
          </w:p>
          <w:p w:rsidR="00C0591A" w:rsidRDefault="00C0591A" w:rsidP="00F455E2">
            <w:pPr>
              <w:rPr>
                <w:lang w:val="es-ES"/>
              </w:rPr>
            </w:pPr>
            <w:r>
              <w:rPr>
                <w:lang w:val="es-ES"/>
              </w:rPr>
              <w:t>La carne</w:t>
            </w:r>
          </w:p>
          <w:p w:rsidR="00C0591A" w:rsidRDefault="00C0591A" w:rsidP="00F455E2">
            <w:pPr>
              <w:rPr>
                <w:lang w:val="es-ES"/>
              </w:rPr>
            </w:pPr>
            <w:r>
              <w:rPr>
                <w:lang w:val="es-ES"/>
              </w:rPr>
              <w:t>El pescado</w:t>
            </w:r>
          </w:p>
          <w:p w:rsidR="00C0591A" w:rsidRPr="00DB3D35" w:rsidRDefault="00C0591A" w:rsidP="00F455E2">
            <w:pPr>
              <w:rPr>
                <w:lang w:val="es-ES"/>
              </w:rPr>
            </w:pPr>
          </w:p>
          <w:p w:rsidR="00DB3D35" w:rsidRDefault="00DB3D35" w:rsidP="00F455E2">
            <w:pPr>
              <w:rPr>
                <w:lang w:val="es-ES"/>
              </w:rPr>
            </w:pPr>
            <w:r>
              <w:rPr>
                <w:lang w:val="es-ES"/>
              </w:rPr>
              <w:t>El pollo con mole</w:t>
            </w:r>
            <w:r w:rsidR="00823308">
              <w:rPr>
                <w:lang w:val="es-ES"/>
              </w:rPr>
              <w:t xml:space="preserve"> (Mexico)</w:t>
            </w:r>
          </w:p>
          <w:p w:rsidR="00C0591A" w:rsidRDefault="00C0591A" w:rsidP="00F455E2">
            <w:pPr>
              <w:rPr>
                <w:lang w:val="es-ES"/>
              </w:rPr>
            </w:pPr>
            <w:r>
              <w:rPr>
                <w:lang w:val="es-ES"/>
              </w:rPr>
              <w:t>El pollo</w:t>
            </w:r>
          </w:p>
          <w:p w:rsidR="00C0591A" w:rsidRDefault="00C0591A" w:rsidP="00F455E2">
            <w:pPr>
              <w:rPr>
                <w:lang w:val="es-ES"/>
              </w:rPr>
            </w:pPr>
            <w:r>
              <w:rPr>
                <w:lang w:val="es-ES"/>
              </w:rPr>
              <w:t>El chile</w:t>
            </w:r>
          </w:p>
          <w:p w:rsidR="00C0591A" w:rsidRDefault="00C0591A" w:rsidP="00F455E2">
            <w:pPr>
              <w:rPr>
                <w:lang w:val="es-ES"/>
              </w:rPr>
            </w:pPr>
            <w:r>
              <w:rPr>
                <w:lang w:val="es-ES"/>
              </w:rPr>
              <w:t>El chocolate</w:t>
            </w:r>
          </w:p>
          <w:p w:rsidR="00C0591A" w:rsidRDefault="00C0591A" w:rsidP="00F455E2">
            <w:pPr>
              <w:rPr>
                <w:lang w:val="es-ES"/>
              </w:rPr>
            </w:pPr>
            <w:r>
              <w:rPr>
                <w:lang w:val="es-ES"/>
              </w:rPr>
              <w:t>La salsa</w:t>
            </w:r>
          </w:p>
          <w:p w:rsidR="00C0591A" w:rsidRDefault="00C0591A" w:rsidP="00F455E2">
            <w:pPr>
              <w:rPr>
                <w:lang w:val="es-ES"/>
              </w:rPr>
            </w:pPr>
          </w:p>
          <w:p w:rsidR="00DB3D35" w:rsidRDefault="00DB3D35" w:rsidP="00F455E2">
            <w:pPr>
              <w:rPr>
                <w:lang w:val="es-ES"/>
              </w:rPr>
            </w:pPr>
            <w:r>
              <w:rPr>
                <w:lang w:val="es-ES"/>
              </w:rPr>
              <w:t>El ceviche</w:t>
            </w:r>
            <w:r w:rsidR="00823308">
              <w:rPr>
                <w:lang w:val="es-ES"/>
              </w:rPr>
              <w:t xml:space="preserve"> </w:t>
            </w:r>
          </w:p>
          <w:p w:rsidR="00C0591A" w:rsidRDefault="00C0591A" w:rsidP="00F455E2">
            <w:pPr>
              <w:rPr>
                <w:lang w:val="es-ES"/>
              </w:rPr>
            </w:pPr>
            <w:r>
              <w:rPr>
                <w:lang w:val="es-ES"/>
              </w:rPr>
              <w:t>El pescado crudo</w:t>
            </w:r>
          </w:p>
          <w:p w:rsidR="00C0591A" w:rsidRDefault="00C0591A" w:rsidP="00F455E2">
            <w:pPr>
              <w:rPr>
                <w:lang w:val="es-ES"/>
              </w:rPr>
            </w:pPr>
            <w:r>
              <w:rPr>
                <w:lang w:val="es-ES"/>
              </w:rPr>
              <w:t>El limón</w:t>
            </w:r>
          </w:p>
          <w:p w:rsidR="00C0591A" w:rsidRDefault="00C0591A" w:rsidP="00F455E2">
            <w:pPr>
              <w:rPr>
                <w:lang w:val="es-ES"/>
              </w:rPr>
            </w:pPr>
          </w:p>
          <w:p w:rsidR="00C0591A" w:rsidRDefault="00C0591A" w:rsidP="00F455E2">
            <w:pPr>
              <w:rPr>
                <w:lang w:val="es-ES"/>
              </w:rPr>
            </w:pPr>
          </w:p>
          <w:p w:rsidR="00C0591A" w:rsidRDefault="00C0591A" w:rsidP="00F455E2">
            <w:pPr>
              <w:rPr>
                <w:lang w:val="es-ES"/>
              </w:rPr>
            </w:pPr>
          </w:p>
          <w:p w:rsidR="00DB3D35" w:rsidRDefault="00DB3D35" w:rsidP="00F455E2">
            <w:pPr>
              <w:rPr>
                <w:lang w:val="es-ES"/>
              </w:rPr>
            </w:pPr>
            <w:r>
              <w:rPr>
                <w:lang w:val="es-ES"/>
              </w:rPr>
              <w:t>Los pinchos</w:t>
            </w:r>
            <w:r w:rsidR="00823308">
              <w:rPr>
                <w:lang w:val="es-ES"/>
              </w:rPr>
              <w:t xml:space="preserve"> (Puerto Rico)</w:t>
            </w:r>
          </w:p>
          <w:p w:rsidR="00C0591A" w:rsidRDefault="00C0591A" w:rsidP="00F455E2">
            <w:pPr>
              <w:rPr>
                <w:lang w:val="es-ES"/>
              </w:rPr>
            </w:pPr>
            <w:r>
              <w:rPr>
                <w:lang w:val="es-ES"/>
              </w:rPr>
              <w:t>La carne</w:t>
            </w:r>
          </w:p>
          <w:p w:rsidR="00C0591A" w:rsidRDefault="00C0591A" w:rsidP="00F455E2">
            <w:pPr>
              <w:rPr>
                <w:lang w:val="es-ES"/>
              </w:rPr>
            </w:pPr>
          </w:p>
          <w:p w:rsidR="00DB3D35" w:rsidRDefault="00DB3D35" w:rsidP="00F455E2">
            <w:pPr>
              <w:rPr>
                <w:lang w:val="es-ES"/>
              </w:rPr>
            </w:pPr>
            <w:r>
              <w:rPr>
                <w:lang w:val="es-ES"/>
              </w:rPr>
              <w:t>Las croquetas</w:t>
            </w:r>
            <w:r w:rsidR="00823308">
              <w:rPr>
                <w:lang w:val="es-ES"/>
              </w:rPr>
              <w:t xml:space="preserve"> (Spain)</w:t>
            </w:r>
          </w:p>
          <w:p w:rsidR="00C0591A" w:rsidRDefault="00C0591A" w:rsidP="00F455E2">
            <w:pPr>
              <w:rPr>
                <w:lang w:val="es-ES"/>
              </w:rPr>
            </w:pPr>
            <w:r>
              <w:rPr>
                <w:lang w:val="es-ES"/>
              </w:rPr>
              <w:t>El jamón</w:t>
            </w:r>
          </w:p>
          <w:p w:rsidR="00C0591A" w:rsidRDefault="00C0591A" w:rsidP="00F455E2">
            <w:pPr>
              <w:rPr>
                <w:lang w:val="es-ES"/>
              </w:rPr>
            </w:pPr>
            <w:r>
              <w:rPr>
                <w:lang w:val="es-ES"/>
              </w:rPr>
              <w:t>El queso</w:t>
            </w:r>
          </w:p>
          <w:p w:rsidR="00C0591A" w:rsidRDefault="00C0591A" w:rsidP="00F455E2">
            <w:pPr>
              <w:rPr>
                <w:lang w:val="es-ES"/>
              </w:rPr>
            </w:pPr>
          </w:p>
          <w:p w:rsidR="00DB3D35" w:rsidRDefault="00DB3D35" w:rsidP="00F455E2">
            <w:pPr>
              <w:rPr>
                <w:lang w:val="es-ES"/>
              </w:rPr>
            </w:pPr>
            <w:r>
              <w:rPr>
                <w:lang w:val="es-ES"/>
              </w:rPr>
              <w:t>Las empanadas</w:t>
            </w:r>
            <w:r w:rsidR="00823308">
              <w:rPr>
                <w:lang w:val="es-ES"/>
              </w:rPr>
              <w:t xml:space="preserve"> (</w:t>
            </w:r>
            <w:r w:rsidR="00C0591A">
              <w:rPr>
                <w:lang w:val="es-ES"/>
              </w:rPr>
              <w:t>Argentina, Chile, Spain)</w:t>
            </w:r>
          </w:p>
          <w:p w:rsidR="00C0591A" w:rsidRDefault="00C0591A" w:rsidP="00F455E2">
            <w:pPr>
              <w:rPr>
                <w:lang w:val="es-ES"/>
              </w:rPr>
            </w:pPr>
            <w:r>
              <w:rPr>
                <w:lang w:val="es-ES"/>
              </w:rPr>
              <w:t>La carne</w:t>
            </w:r>
          </w:p>
          <w:p w:rsidR="00C0591A" w:rsidRDefault="00C0591A" w:rsidP="00F455E2">
            <w:pPr>
              <w:rPr>
                <w:lang w:val="es-ES"/>
              </w:rPr>
            </w:pPr>
            <w:r>
              <w:rPr>
                <w:lang w:val="es-ES"/>
              </w:rPr>
              <w:t>La cebolla</w:t>
            </w:r>
          </w:p>
          <w:p w:rsidR="00C0591A" w:rsidRDefault="00C0591A" w:rsidP="00F455E2">
            <w:pPr>
              <w:rPr>
                <w:lang w:val="es-ES"/>
              </w:rPr>
            </w:pPr>
          </w:p>
          <w:p w:rsidR="00823308" w:rsidRDefault="00823308" w:rsidP="00F455E2">
            <w:pPr>
              <w:rPr>
                <w:lang w:val="es-ES"/>
              </w:rPr>
            </w:pPr>
            <w:r>
              <w:rPr>
                <w:lang w:val="es-ES"/>
              </w:rPr>
              <w:t>El gallo pinto (Costa Rica)</w:t>
            </w:r>
          </w:p>
          <w:p w:rsidR="00DB3D35" w:rsidRPr="00C0591A" w:rsidRDefault="00C0591A" w:rsidP="00DB3D35">
            <w:pPr>
              <w:rPr>
                <w:lang w:val="es-ES"/>
              </w:rPr>
            </w:pPr>
            <w:r w:rsidRPr="00C0591A">
              <w:rPr>
                <w:lang w:val="es-ES"/>
              </w:rPr>
              <w:t>El arroz</w:t>
            </w:r>
          </w:p>
          <w:p w:rsidR="00C0591A" w:rsidRPr="00A825F6" w:rsidRDefault="00C0591A" w:rsidP="00DB3D35">
            <w:pPr>
              <w:rPr>
                <w:lang w:val="es-ES"/>
              </w:rPr>
            </w:pPr>
            <w:r w:rsidRPr="00C0591A">
              <w:rPr>
                <w:lang w:val="es-ES"/>
              </w:rPr>
              <w:t>Los</w:t>
            </w:r>
            <w:r w:rsidR="00A825F6">
              <w:rPr>
                <w:lang w:val="es-ES"/>
              </w:rPr>
              <w:t xml:space="preserve"> frijoles</w:t>
            </w:r>
          </w:p>
          <w:p w:rsidR="00A825F6" w:rsidRDefault="00A825F6" w:rsidP="00DB3D35">
            <w:pPr>
              <w:rPr>
                <w:b/>
                <w:lang w:val="es-ES"/>
              </w:rPr>
            </w:pPr>
          </w:p>
          <w:p w:rsidR="00DB3D35" w:rsidRPr="00E406CB" w:rsidRDefault="00DB3D35" w:rsidP="00DB3D35">
            <w:pPr>
              <w:rPr>
                <w:b/>
                <w:lang w:val="es-ES"/>
              </w:rPr>
            </w:pPr>
            <w:r w:rsidRPr="00E406CB">
              <w:rPr>
                <w:b/>
                <w:lang w:val="es-ES"/>
              </w:rPr>
              <w:t>El postre</w:t>
            </w:r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>El pastel</w:t>
            </w:r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>Las galletas</w:t>
            </w:r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>El helado</w:t>
            </w:r>
          </w:p>
          <w:p w:rsidR="00DB3D35" w:rsidRDefault="00DB3D35" w:rsidP="00DB3D35">
            <w:pPr>
              <w:rPr>
                <w:lang w:val="es-ES"/>
              </w:rPr>
            </w:pPr>
            <w:r>
              <w:rPr>
                <w:lang w:val="es-ES"/>
              </w:rPr>
              <w:t>Los dulces</w:t>
            </w:r>
          </w:p>
          <w:p w:rsidR="00217F2E" w:rsidRDefault="00217F2E" w:rsidP="00DB3D35">
            <w:pPr>
              <w:rPr>
                <w:lang w:val="es-ES"/>
              </w:rPr>
            </w:pPr>
            <w:r>
              <w:rPr>
                <w:lang w:val="es-ES"/>
              </w:rPr>
              <w:t>El flan</w:t>
            </w:r>
          </w:p>
          <w:p w:rsidR="00A67EBE" w:rsidRPr="00DB3D35" w:rsidRDefault="00217F2E" w:rsidP="00217F2E">
            <w:pPr>
              <w:rPr>
                <w:lang w:val="es-ES"/>
              </w:rPr>
            </w:pPr>
            <w:r>
              <w:rPr>
                <w:lang w:val="es-ES"/>
              </w:rPr>
              <w:t>Los c</w:t>
            </w:r>
            <w:r w:rsidRPr="00DB3D35">
              <w:rPr>
                <w:lang w:val="es-ES"/>
              </w:rPr>
              <w:t>hurros y chocolate</w:t>
            </w:r>
            <w:r w:rsidR="00823308">
              <w:rPr>
                <w:lang w:val="es-ES"/>
              </w:rPr>
              <w:t xml:space="preserve"> (Spain)</w:t>
            </w:r>
          </w:p>
          <w:p w:rsidR="00217F2E" w:rsidRDefault="00823308" w:rsidP="00DB3D35">
            <w:pPr>
              <w:rPr>
                <w:lang w:val="es-ES"/>
              </w:rPr>
            </w:pPr>
            <w:r>
              <w:rPr>
                <w:lang w:val="es-ES"/>
              </w:rPr>
              <w:t>Los alfajores(Argentina/Chile)</w:t>
            </w:r>
          </w:p>
          <w:p w:rsidR="00DB3D35" w:rsidRDefault="00A67EBE" w:rsidP="00F455E2">
            <w:pPr>
              <w:rPr>
                <w:lang w:val="es-ES"/>
              </w:rPr>
            </w:pPr>
            <w:r>
              <w:rPr>
                <w:lang w:val="es-ES"/>
              </w:rPr>
              <w:t>La leche</w:t>
            </w:r>
          </w:p>
          <w:p w:rsidR="00DB3D35" w:rsidRPr="00DB3D35" w:rsidRDefault="00DB3D35" w:rsidP="00F455E2">
            <w:pPr>
              <w:rPr>
                <w:lang w:val="es-ES"/>
              </w:rPr>
            </w:pPr>
          </w:p>
          <w:p w:rsidR="003B56AA" w:rsidRPr="00DB3D35" w:rsidRDefault="003B56AA" w:rsidP="00F455E2">
            <w:pPr>
              <w:rPr>
                <w:lang w:val="es-ES"/>
              </w:rPr>
            </w:pPr>
          </w:p>
          <w:p w:rsidR="00F455E2" w:rsidRPr="00DB3D35" w:rsidRDefault="00F455E2">
            <w:pPr>
              <w:rPr>
                <w:lang w:val="es-ES"/>
              </w:rPr>
            </w:pPr>
          </w:p>
        </w:tc>
        <w:tc>
          <w:tcPr>
            <w:tcW w:w="4788" w:type="dxa"/>
          </w:tcPr>
          <w:p w:rsidR="00C81666" w:rsidRPr="00DB3D35" w:rsidRDefault="00C81666">
            <w:pPr>
              <w:rPr>
                <w:lang w:val="es-ES"/>
              </w:rPr>
            </w:pPr>
          </w:p>
        </w:tc>
      </w:tr>
      <w:tr w:rsidR="00F455E2" w:rsidRPr="003230EE">
        <w:tc>
          <w:tcPr>
            <w:tcW w:w="9576" w:type="dxa"/>
            <w:gridSpan w:val="2"/>
          </w:tcPr>
          <w:p w:rsidR="00F455E2" w:rsidRPr="003230EE" w:rsidRDefault="003230EE">
            <w:pPr>
              <w:rPr>
                <w:b/>
                <w:lang w:val="es-ES"/>
              </w:rPr>
            </w:pPr>
            <w:r w:rsidRPr="003230EE">
              <w:rPr>
                <w:b/>
                <w:sz w:val="24"/>
                <w:lang w:val="es-ES"/>
              </w:rPr>
              <w:t>Expresiones o vocabulario  personales</w:t>
            </w:r>
          </w:p>
        </w:tc>
      </w:tr>
      <w:tr w:rsidR="003230EE" w:rsidRPr="003230EE">
        <w:tc>
          <w:tcPr>
            <w:tcW w:w="4788" w:type="dxa"/>
          </w:tcPr>
          <w:p w:rsidR="003230EE" w:rsidRDefault="003230EE">
            <w:pPr>
              <w:rPr>
                <w:lang w:val="es-ES"/>
              </w:rPr>
            </w:pPr>
          </w:p>
          <w:p w:rsidR="003230EE" w:rsidRDefault="003230EE">
            <w:pPr>
              <w:rPr>
                <w:lang w:val="es-ES"/>
              </w:rPr>
            </w:pPr>
          </w:p>
          <w:p w:rsidR="003230EE" w:rsidRDefault="003230EE">
            <w:pPr>
              <w:rPr>
                <w:lang w:val="es-ES"/>
              </w:rPr>
            </w:pPr>
            <w:bookmarkStart w:id="98" w:name="_GoBack"/>
            <w:bookmarkEnd w:id="98"/>
          </w:p>
          <w:p w:rsidR="003230EE" w:rsidRDefault="003230EE">
            <w:pPr>
              <w:rPr>
                <w:lang w:val="es-ES"/>
              </w:rPr>
            </w:pPr>
          </w:p>
          <w:p w:rsidR="003230EE" w:rsidRDefault="003230EE">
            <w:pPr>
              <w:rPr>
                <w:lang w:val="es-ES"/>
              </w:rPr>
            </w:pPr>
          </w:p>
          <w:p w:rsidR="003230EE" w:rsidRDefault="003230EE">
            <w:pPr>
              <w:rPr>
                <w:lang w:val="es-ES"/>
              </w:rPr>
            </w:pPr>
          </w:p>
          <w:p w:rsidR="003230EE" w:rsidRDefault="003230EE">
            <w:pPr>
              <w:rPr>
                <w:lang w:val="es-ES"/>
              </w:rPr>
            </w:pPr>
          </w:p>
        </w:tc>
        <w:tc>
          <w:tcPr>
            <w:tcW w:w="4788" w:type="dxa"/>
          </w:tcPr>
          <w:p w:rsidR="003230EE" w:rsidRDefault="003230EE">
            <w:pPr>
              <w:rPr>
                <w:lang w:val="es-ES"/>
              </w:rPr>
            </w:pPr>
          </w:p>
          <w:p w:rsidR="003230EE" w:rsidRDefault="003230EE">
            <w:pPr>
              <w:rPr>
                <w:lang w:val="es-ES"/>
              </w:rPr>
            </w:pPr>
          </w:p>
          <w:p w:rsidR="003230EE" w:rsidRDefault="003230EE">
            <w:pPr>
              <w:rPr>
                <w:lang w:val="es-ES"/>
              </w:rPr>
            </w:pPr>
          </w:p>
          <w:p w:rsidR="003230EE" w:rsidRPr="003230EE" w:rsidRDefault="003230EE">
            <w:pPr>
              <w:rPr>
                <w:lang w:val="es-ES"/>
              </w:rPr>
            </w:pPr>
          </w:p>
        </w:tc>
      </w:tr>
    </w:tbl>
    <w:p w:rsidR="003230EE" w:rsidRPr="004551A6" w:rsidRDefault="003230EE" w:rsidP="003230EE">
      <w:pPr>
        <w:spacing w:after="0" w:line="240" w:lineRule="auto"/>
        <w:rPr>
          <w:rFonts w:ascii="Berlin Sans FB Demi" w:eastAsia="Times New Roman" w:hAnsi="Berlin Sans FB Demi" w:cs="Times New Roman"/>
          <w:sz w:val="28"/>
          <w:szCs w:val="28"/>
        </w:rPr>
      </w:pPr>
    </w:p>
    <w:sectPr w:rsidR="003230EE" w:rsidRPr="004551A6" w:rsidSect="00C81666">
      <w:pgSz w:w="12240" w:h="16340"/>
      <w:pgMar w:top="1440" w:right="1440" w:bottom="1440" w:left="1440" w:gutter="0"/>
      <w:noEndnote/>
      <w:docGrid w:linePitch="299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Laura Terrill" w:date="2012-05-23T12:07:00Z" w:initials="LT">
    <w:p w:rsidR="0035646F" w:rsidRDefault="0035646F">
      <w:pPr>
        <w:pStyle w:val="CommentText"/>
      </w:pPr>
      <w:r>
        <w:rPr>
          <w:rStyle w:val="CommentReference"/>
        </w:rPr>
        <w:annotationRef/>
      </w:r>
      <w:r>
        <w:t xml:space="preserve">I worry that the le will be confusing. </w:t>
      </w:r>
    </w:p>
  </w:comment>
  <w:comment w:id="2" w:author="Laura Terrill" w:date="2012-05-23T12:09:00Z" w:initials="LT">
    <w:p w:rsidR="0035646F" w:rsidRDefault="0035646F">
      <w:pPr>
        <w:pStyle w:val="CommentText"/>
      </w:pPr>
      <w:r>
        <w:rPr>
          <w:rStyle w:val="CommentReference"/>
        </w:rPr>
        <w:annotationRef/>
      </w:r>
      <w:r>
        <w:t xml:space="preserve">I would change the question to “have” since that verb can be used more easily in different contexts. </w:t>
      </w:r>
    </w:p>
  </w:comment>
  <w:comment w:id="8" w:author="Laura Terrill" w:date="2012-05-23T12:09:00Z" w:initials="LT">
    <w:p w:rsidR="0035646F" w:rsidRDefault="0035646F">
      <w:pPr>
        <w:pStyle w:val="CommentText"/>
      </w:pPr>
      <w:r>
        <w:rPr>
          <w:rStyle w:val="CommentReference"/>
        </w:rPr>
        <w:annotationRef/>
      </w:r>
      <w:r>
        <w:t xml:space="preserve">You might want to switch to indefinite articles if you use I have / don’t have. </w:t>
      </w:r>
    </w:p>
  </w:comment>
  <w:comment w:id="46" w:author="Laura Terrill" w:date="2012-05-23T12:13:00Z" w:initials="LT">
    <w:p w:rsidR="0035646F" w:rsidRDefault="0035646F" w:rsidP="0035646F">
      <w:pPr>
        <w:pStyle w:val="CommentText"/>
      </w:pPr>
      <w:r>
        <w:rPr>
          <w:rStyle w:val="CommentReference"/>
        </w:rPr>
        <w:annotationRef/>
      </w:r>
    </w:p>
  </w:comment>
  <w:comment w:id="94" w:author="Laura Terrill" w:date="2012-05-23T12:16:00Z" w:initials="LT">
    <w:p w:rsidR="0035646F" w:rsidRDefault="0035646F">
      <w:pPr>
        <w:pStyle w:val="CommentText"/>
      </w:pPr>
      <w:r>
        <w:rPr>
          <w:rStyle w:val="CommentReference"/>
        </w:rPr>
        <w:annotationRef/>
      </w:r>
      <w:r>
        <w:t xml:space="preserve">I would drop the seasons and hold for weather combined with activities. </w:t>
      </w:r>
    </w:p>
  </w:comment>
  <w:comment w:id="95" w:author="Laura Terrill" w:date="2012-05-23T12:18:00Z" w:initials="LT">
    <w:p w:rsidR="0035646F" w:rsidRDefault="0035646F">
      <w:pPr>
        <w:pStyle w:val="CommentText"/>
      </w:pPr>
      <w:r>
        <w:rPr>
          <w:rStyle w:val="CommentReference"/>
        </w:rPr>
        <w:annotationRef/>
      </w:r>
      <w:r>
        <w:t xml:space="preserve">I love the </w:t>
      </w:r>
      <w:proofErr w:type="spellStart"/>
      <w:r>
        <w:t>vocab</w:t>
      </w:r>
      <w:proofErr w:type="spellEnd"/>
      <w:r>
        <w:t xml:space="preserve"> you choose here.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erlin Sans FB Demi">
    <w:altName w:val="Futur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24E00"/>
    <w:multiLevelType w:val="hybridMultilevel"/>
    <w:tmpl w:val="4E00E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trackRevisions/>
  <w:doNotTrackMoves/>
  <w:defaultTabStop w:val="720"/>
  <w:drawingGridHorizontalSpacing w:val="110"/>
  <w:drawingGridVerticalSpacing w:val="299"/>
  <w:displayHorizontalDrawingGridEvery w:val="0"/>
  <w:characterSpacingControl w:val="doNotCompress"/>
  <w:compat>
    <w:useFELayout/>
  </w:compat>
  <w:rsids>
    <w:rsidRoot w:val="00C81666"/>
    <w:rsid w:val="000A64D4"/>
    <w:rsid w:val="00160D93"/>
    <w:rsid w:val="00182394"/>
    <w:rsid w:val="00217F2E"/>
    <w:rsid w:val="003230EE"/>
    <w:rsid w:val="0035646F"/>
    <w:rsid w:val="003B56AA"/>
    <w:rsid w:val="003F5701"/>
    <w:rsid w:val="00601826"/>
    <w:rsid w:val="00604CB1"/>
    <w:rsid w:val="00726638"/>
    <w:rsid w:val="00823308"/>
    <w:rsid w:val="00A67EBE"/>
    <w:rsid w:val="00A825F6"/>
    <w:rsid w:val="00BD6B8A"/>
    <w:rsid w:val="00C0591A"/>
    <w:rsid w:val="00C81666"/>
    <w:rsid w:val="00D451D7"/>
    <w:rsid w:val="00DB3D35"/>
    <w:rsid w:val="00DF56C9"/>
    <w:rsid w:val="00E947FF"/>
    <w:rsid w:val="00F455E2"/>
    <w:rsid w:val="00FA1FBB"/>
  </w:rsids>
  <m:mathPr>
    <m:mathFont m:val="SimSun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7F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816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5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5E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30EE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323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5646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646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64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64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646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16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5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5E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30EE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323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410</Words>
  <Characters>2341</Characters>
  <Application>Microsoft Macintosh Word</Application>
  <DocSecurity>0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Mundelein High School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d120admin</dc:creator>
  <cp:lastModifiedBy>Laura Terrill</cp:lastModifiedBy>
  <cp:revision>11</cp:revision>
  <dcterms:created xsi:type="dcterms:W3CDTF">2012-05-22T15:35:00Z</dcterms:created>
  <dcterms:modified xsi:type="dcterms:W3CDTF">2012-05-23T16:18:00Z</dcterms:modified>
</cp:coreProperties>
</file>